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800" w:rsidRDefault="00DC72A0" w:rsidP="00D464AA">
      <w:pPr>
        <w:pStyle w:val="NoSpacing"/>
        <w:jc w:val="center"/>
        <w:rPr>
          <w:rFonts w:asciiTheme="minorHAnsi" w:hAnsiTheme="minorHAnsi"/>
          <w:b/>
          <w:sz w:val="28"/>
          <w:highlight w:val="yellow"/>
        </w:rPr>
      </w:pPr>
      <w:bookmarkStart w:id="0" w:name="_GoBack"/>
      <w:bookmarkEnd w:id="0"/>
      <w:r>
        <w:rPr>
          <w:rFonts w:asciiTheme="minorHAnsi" w:hAnsiTheme="minorHAnsi"/>
          <w:b/>
          <w:noProof/>
          <w:sz w:val="28"/>
        </w:rPr>
        <mc:AlternateContent>
          <mc:Choice Requires="wps">
            <w:drawing>
              <wp:inline distT="0" distB="0" distL="0" distR="0">
                <wp:extent cx="1711960" cy="759460"/>
                <wp:effectExtent l="9525" t="9525" r="12065" b="12065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960" cy="75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4AA" w:rsidRPr="00D464AA" w:rsidRDefault="00D464AA" w:rsidP="00D464AA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D464AA">
                              <w:rPr>
                                <w:rFonts w:asciiTheme="minorHAnsi" w:hAnsiTheme="minorHAnsi"/>
                              </w:rPr>
                              <w:t>[Insert 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134.8pt;height:5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">
                <v:textbox>
                  <w:txbxContent>
                    <w:p w:rsidR="00D464AA" w:rsidRPr="00D464AA" w:rsidRDefault="00D464AA" w:rsidP="00D464AA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 w:rsidRPr="00D464AA">
                        <w:rPr>
                          <w:rFonts w:asciiTheme="minorHAnsi" w:hAnsiTheme="minorHAnsi"/>
                        </w:rPr>
                        <w:t>[Insert Logo]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464AA" w:rsidRDefault="00D464AA" w:rsidP="00D464AA">
      <w:pPr>
        <w:pStyle w:val="NoSpacing"/>
        <w:jc w:val="center"/>
        <w:rPr>
          <w:rFonts w:asciiTheme="minorHAnsi" w:hAnsiTheme="minorHAnsi"/>
          <w:b/>
          <w:sz w:val="28"/>
          <w:highlight w:val="yellow"/>
        </w:rPr>
      </w:pPr>
    </w:p>
    <w:p w:rsidR="008A4BE2" w:rsidRPr="002F358F" w:rsidRDefault="008A4BE2" w:rsidP="00D464AA">
      <w:pPr>
        <w:pStyle w:val="NoSpacing"/>
        <w:jc w:val="center"/>
        <w:rPr>
          <w:rFonts w:asciiTheme="minorHAnsi" w:hAnsiTheme="minorHAnsi"/>
          <w:b/>
          <w:sz w:val="28"/>
        </w:rPr>
      </w:pPr>
      <w:r w:rsidRPr="002F358F">
        <w:rPr>
          <w:rFonts w:asciiTheme="minorHAnsi" w:hAnsiTheme="minorHAnsi"/>
          <w:b/>
          <w:sz w:val="28"/>
          <w:highlight w:val="yellow"/>
        </w:rPr>
        <w:t>[Insert Business Name]</w:t>
      </w:r>
    </w:p>
    <w:p w:rsidR="008A4BE2" w:rsidRPr="002F358F" w:rsidRDefault="008A4BE2" w:rsidP="00D464AA">
      <w:pPr>
        <w:pStyle w:val="NoSpacing"/>
        <w:jc w:val="center"/>
        <w:rPr>
          <w:rFonts w:asciiTheme="minorHAnsi" w:hAnsiTheme="minorHAnsi"/>
          <w:b/>
          <w:sz w:val="22"/>
        </w:rPr>
      </w:pPr>
      <w:r w:rsidRPr="002F358F">
        <w:rPr>
          <w:rFonts w:asciiTheme="minorHAnsi" w:hAnsiTheme="minorHAnsi"/>
          <w:b/>
          <w:sz w:val="28"/>
        </w:rPr>
        <w:t>Executive Summary</w:t>
      </w:r>
    </w:p>
    <w:p w:rsidR="008A4BE2" w:rsidRPr="002F358F" w:rsidRDefault="008A4BE2" w:rsidP="00D464AA">
      <w:pPr>
        <w:pStyle w:val="NoSpacing"/>
        <w:jc w:val="center"/>
        <w:rPr>
          <w:rFonts w:asciiTheme="minorHAnsi" w:hAnsiTheme="minorHAnsi"/>
          <w:sz w:val="22"/>
          <w:szCs w:val="26"/>
        </w:rPr>
      </w:pPr>
      <w:r w:rsidRPr="002F358F">
        <w:rPr>
          <w:rFonts w:asciiTheme="minorHAnsi" w:hAnsiTheme="minorHAnsi"/>
          <w:i/>
          <w:szCs w:val="26"/>
          <w:highlight w:val="yellow"/>
        </w:rPr>
        <w:t>[Insert tagline]</w:t>
      </w:r>
    </w:p>
    <w:p w:rsidR="008A4BE2" w:rsidRDefault="008A4BE2" w:rsidP="00D464AA">
      <w:pPr>
        <w:rPr>
          <w:rFonts w:asciiTheme="minorHAnsi" w:hAnsiTheme="minorHAnsi"/>
          <w:highlight w:val="yellow"/>
        </w:rPr>
      </w:pP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128"/>
        <w:gridCol w:w="2448"/>
      </w:tblGrid>
      <w:tr w:rsidR="008A4BE2" w:rsidTr="008E6548">
        <w:tc>
          <w:tcPr>
            <w:tcW w:w="7128" w:type="dxa"/>
            <w:tcBorders>
              <w:top w:val="nil"/>
            </w:tcBorders>
          </w:tcPr>
          <w:p w:rsidR="008A4BE2" w:rsidRPr="00827A30" w:rsidRDefault="008A4BE2" w:rsidP="00D464AA">
            <w:pPr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b/>
              </w:rPr>
              <w:t>Company Background</w:t>
            </w:r>
          </w:p>
        </w:tc>
        <w:tc>
          <w:tcPr>
            <w:tcW w:w="2448" w:type="dxa"/>
            <w:vMerge w:val="restart"/>
            <w:tcBorders>
              <w:top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:rsidR="00D464AA" w:rsidRPr="00FC7E37" w:rsidRDefault="00D464AA" w:rsidP="00D464AA">
            <w:pPr>
              <w:rPr>
                <w:rFonts w:asciiTheme="minorHAnsi" w:hAnsiTheme="minorHAnsi"/>
                <w:i/>
                <w:sz w:val="18"/>
                <w:szCs w:val="20"/>
              </w:rPr>
            </w:pPr>
          </w:p>
        </w:tc>
      </w:tr>
      <w:tr w:rsidR="008A4BE2" w:rsidTr="008E6548">
        <w:tc>
          <w:tcPr>
            <w:tcW w:w="7128" w:type="dxa"/>
          </w:tcPr>
          <w:p w:rsidR="008A4BE2" w:rsidRPr="00827A30" w:rsidRDefault="008A4BE2" w:rsidP="00D464AA">
            <w:pPr>
              <w:pStyle w:val="ListParagraph"/>
              <w:ind w:left="180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u w:val="single"/>
              </w:rPr>
              <w:t>Business Description</w:t>
            </w:r>
            <w:r w:rsidRPr="00827A30">
              <w:rPr>
                <w:rFonts w:asciiTheme="minorHAnsi" w:hAnsiTheme="minorHAnsi"/>
              </w:rPr>
              <w:t xml:space="preserve">:  </w:t>
            </w:r>
            <w:r w:rsidRPr="00827A30">
              <w:rPr>
                <w:rFonts w:asciiTheme="minorHAnsi" w:hAnsiTheme="minorHAnsi"/>
                <w:highlight w:val="yellow"/>
              </w:rPr>
              <w:t>[Provide your business’ name, ownership structure, business type, and industry, as well as a clear description of the product or service that you are selling.]</w:t>
            </w:r>
          </w:p>
        </w:tc>
        <w:tc>
          <w:tcPr>
            <w:tcW w:w="2448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A4BE2" w:rsidRDefault="008A4BE2" w:rsidP="00D464AA">
            <w:pPr>
              <w:rPr>
                <w:rFonts w:asciiTheme="minorHAnsi" w:hAnsiTheme="minorHAnsi"/>
                <w:b/>
                <w:sz w:val="28"/>
                <w:highlight w:val="yellow"/>
              </w:rPr>
            </w:pPr>
          </w:p>
        </w:tc>
      </w:tr>
      <w:tr w:rsidR="008A4BE2" w:rsidTr="008E6548">
        <w:tc>
          <w:tcPr>
            <w:tcW w:w="7128" w:type="dxa"/>
          </w:tcPr>
          <w:p w:rsidR="008A4BE2" w:rsidRPr="00827A30" w:rsidRDefault="008A4BE2" w:rsidP="00D464AA">
            <w:pPr>
              <w:pStyle w:val="ListParagraph"/>
              <w:ind w:left="180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u w:val="single"/>
              </w:rPr>
              <w:t>Business Model</w:t>
            </w:r>
            <w:r w:rsidRPr="00827A30">
              <w:rPr>
                <w:rFonts w:asciiTheme="minorHAnsi" w:hAnsiTheme="minorHAnsi"/>
              </w:rPr>
              <w:t xml:space="preserve">:  </w:t>
            </w:r>
            <w:r w:rsidRPr="00827A30">
              <w:rPr>
                <w:rFonts w:asciiTheme="minorHAnsi" w:hAnsiTheme="minorHAnsi"/>
                <w:highlight w:val="yellow"/>
              </w:rPr>
              <w:t>[Provide a description of how your product or service will add value to your consumers’’ lives and how you plan to generate profit.]</w:t>
            </w:r>
          </w:p>
        </w:tc>
        <w:tc>
          <w:tcPr>
            <w:tcW w:w="2448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A4BE2" w:rsidRDefault="008A4BE2" w:rsidP="00D464AA">
            <w:pPr>
              <w:rPr>
                <w:rFonts w:asciiTheme="minorHAnsi" w:hAnsiTheme="minorHAnsi"/>
                <w:b/>
                <w:sz w:val="28"/>
                <w:highlight w:val="yellow"/>
              </w:rPr>
            </w:pPr>
          </w:p>
        </w:tc>
      </w:tr>
      <w:tr w:rsidR="008A4BE2" w:rsidTr="008E6548">
        <w:tc>
          <w:tcPr>
            <w:tcW w:w="7128" w:type="dxa"/>
          </w:tcPr>
          <w:p w:rsidR="008A4BE2" w:rsidRPr="00827A30" w:rsidRDefault="008A4BE2" w:rsidP="00D464AA">
            <w:pPr>
              <w:pStyle w:val="ListParagraph"/>
              <w:ind w:left="180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u w:val="single"/>
              </w:rPr>
              <w:t>Mission Statement</w:t>
            </w:r>
            <w:r w:rsidRPr="00827A30">
              <w:rPr>
                <w:rFonts w:asciiTheme="minorHAnsi" w:hAnsiTheme="minorHAnsi"/>
              </w:rPr>
              <w:t>:</w:t>
            </w:r>
            <w:r w:rsidRPr="00827A30">
              <w:rPr>
                <w:rFonts w:asciiTheme="minorHAnsi" w:hAnsiTheme="minorHAnsi"/>
                <w:b/>
              </w:rPr>
              <w:t xml:space="preserve">  </w:t>
            </w:r>
            <w:r w:rsidRPr="00827A30">
              <w:rPr>
                <w:rFonts w:asciiTheme="minorHAnsi" w:hAnsiTheme="minorHAnsi"/>
                <w:highlight w:val="yellow"/>
              </w:rPr>
              <w:t>[Insert mission statement]</w:t>
            </w:r>
          </w:p>
        </w:tc>
        <w:tc>
          <w:tcPr>
            <w:tcW w:w="2448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A4BE2" w:rsidRDefault="008A4BE2" w:rsidP="00D464AA">
            <w:pPr>
              <w:rPr>
                <w:rFonts w:asciiTheme="minorHAnsi" w:hAnsiTheme="minorHAnsi"/>
                <w:b/>
                <w:sz w:val="28"/>
                <w:highlight w:val="yellow"/>
              </w:rPr>
            </w:pPr>
          </w:p>
        </w:tc>
      </w:tr>
      <w:tr w:rsidR="008A4BE2" w:rsidTr="008E6548">
        <w:tc>
          <w:tcPr>
            <w:tcW w:w="7128" w:type="dxa"/>
          </w:tcPr>
          <w:p w:rsidR="008A4BE2" w:rsidRPr="00827A30" w:rsidRDefault="008A4BE2" w:rsidP="00D464AA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2448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A4BE2" w:rsidRDefault="008A4BE2" w:rsidP="00D464AA">
            <w:pPr>
              <w:rPr>
                <w:rFonts w:asciiTheme="minorHAnsi" w:hAnsiTheme="minorHAnsi"/>
                <w:b/>
                <w:sz w:val="28"/>
                <w:highlight w:val="yellow"/>
              </w:rPr>
            </w:pPr>
          </w:p>
        </w:tc>
      </w:tr>
      <w:tr w:rsidR="008A4BE2" w:rsidTr="008E6548">
        <w:tc>
          <w:tcPr>
            <w:tcW w:w="7128" w:type="dxa"/>
          </w:tcPr>
          <w:p w:rsidR="008A4BE2" w:rsidRPr="00827A30" w:rsidRDefault="008A4BE2" w:rsidP="00D464AA">
            <w:pPr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b/>
              </w:rPr>
              <w:t>Market Opportunity</w:t>
            </w:r>
          </w:p>
        </w:tc>
        <w:tc>
          <w:tcPr>
            <w:tcW w:w="2448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A4BE2" w:rsidRDefault="008A4BE2" w:rsidP="00D464AA">
            <w:pPr>
              <w:rPr>
                <w:rFonts w:asciiTheme="minorHAnsi" w:hAnsiTheme="minorHAnsi"/>
                <w:b/>
                <w:sz w:val="28"/>
                <w:highlight w:val="yellow"/>
              </w:rPr>
            </w:pPr>
          </w:p>
        </w:tc>
      </w:tr>
      <w:tr w:rsidR="008A4BE2" w:rsidTr="008E6548">
        <w:tc>
          <w:tcPr>
            <w:tcW w:w="7128" w:type="dxa"/>
          </w:tcPr>
          <w:p w:rsidR="008A4BE2" w:rsidRPr="00827A30" w:rsidRDefault="008A4BE2" w:rsidP="00D464AA">
            <w:pPr>
              <w:pStyle w:val="ListParagraph"/>
              <w:ind w:left="180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u w:val="single"/>
              </w:rPr>
              <w:t>Opportunity</w:t>
            </w:r>
            <w:r w:rsidRPr="00827A30">
              <w:rPr>
                <w:rFonts w:asciiTheme="minorHAnsi" w:hAnsiTheme="minorHAnsi"/>
              </w:rPr>
              <w:t xml:space="preserve">:  </w:t>
            </w:r>
            <w:r w:rsidRPr="00827A30">
              <w:rPr>
                <w:rFonts w:asciiTheme="minorHAnsi" w:hAnsiTheme="minorHAnsi"/>
                <w:highlight w:val="yellow"/>
              </w:rPr>
              <w:t>[Provide a clear description of the want, need, or problem that is not being fulfilled by existing businesses and the way that your business will address this market gap.]</w:t>
            </w:r>
          </w:p>
        </w:tc>
        <w:tc>
          <w:tcPr>
            <w:tcW w:w="2448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A4BE2" w:rsidRDefault="008A4BE2" w:rsidP="00D464AA">
            <w:pPr>
              <w:rPr>
                <w:rFonts w:asciiTheme="minorHAnsi" w:hAnsiTheme="minorHAnsi"/>
                <w:b/>
                <w:sz w:val="28"/>
                <w:highlight w:val="yellow"/>
              </w:rPr>
            </w:pPr>
          </w:p>
        </w:tc>
      </w:tr>
      <w:tr w:rsidR="008A4BE2" w:rsidTr="008E6548">
        <w:tc>
          <w:tcPr>
            <w:tcW w:w="7128" w:type="dxa"/>
          </w:tcPr>
          <w:p w:rsidR="008A4BE2" w:rsidRPr="00827A30" w:rsidRDefault="002F358F" w:rsidP="00D464AA">
            <w:pPr>
              <w:pStyle w:val="ListParagraph"/>
              <w:ind w:left="180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u w:val="single"/>
              </w:rPr>
              <w:t>Target Market</w:t>
            </w:r>
            <w:r w:rsidRPr="00827A30">
              <w:rPr>
                <w:rFonts w:asciiTheme="minorHAnsi" w:hAnsiTheme="minorHAnsi"/>
              </w:rPr>
              <w:t xml:space="preserve">:  </w:t>
            </w:r>
            <w:r w:rsidRPr="00827A30">
              <w:rPr>
                <w:rFonts w:asciiTheme="minorHAnsi" w:hAnsiTheme="minorHAnsi"/>
                <w:highlight w:val="yellow"/>
              </w:rPr>
              <w:t xml:space="preserve">[Provide a </w:t>
            </w:r>
            <w:r w:rsidR="00FC7E37" w:rsidRPr="00827A30">
              <w:rPr>
                <w:rFonts w:asciiTheme="minorHAnsi" w:hAnsiTheme="minorHAnsi"/>
                <w:highlight w:val="yellow"/>
              </w:rPr>
              <w:t xml:space="preserve">short </w:t>
            </w:r>
            <w:r w:rsidRPr="00827A30">
              <w:rPr>
                <w:rFonts w:asciiTheme="minorHAnsi" w:hAnsiTheme="minorHAnsi"/>
                <w:highlight w:val="yellow"/>
              </w:rPr>
              <w:t>description of consumers that make up your target market.]</w:t>
            </w:r>
          </w:p>
        </w:tc>
        <w:tc>
          <w:tcPr>
            <w:tcW w:w="2448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A4BE2" w:rsidRDefault="008A4BE2" w:rsidP="00D464AA">
            <w:pPr>
              <w:rPr>
                <w:rFonts w:asciiTheme="minorHAnsi" w:hAnsiTheme="minorHAnsi"/>
                <w:b/>
                <w:sz w:val="28"/>
                <w:highlight w:val="yellow"/>
              </w:rPr>
            </w:pPr>
          </w:p>
        </w:tc>
      </w:tr>
      <w:tr w:rsidR="008A4BE2" w:rsidTr="008E6548">
        <w:tc>
          <w:tcPr>
            <w:tcW w:w="7128" w:type="dxa"/>
          </w:tcPr>
          <w:p w:rsidR="008A4BE2" w:rsidRPr="00827A30" w:rsidRDefault="002F358F" w:rsidP="00D464AA">
            <w:pPr>
              <w:pStyle w:val="ListParagraph"/>
              <w:ind w:left="180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u w:val="single"/>
              </w:rPr>
              <w:t>Industry Overview</w:t>
            </w:r>
            <w:r w:rsidRPr="00827A30">
              <w:rPr>
                <w:rFonts w:asciiTheme="minorHAnsi" w:hAnsiTheme="minorHAnsi"/>
              </w:rPr>
              <w:t xml:space="preserve">:  </w:t>
            </w:r>
            <w:r w:rsidRPr="00827A30">
              <w:rPr>
                <w:rFonts w:asciiTheme="minorHAnsi" w:hAnsiTheme="minorHAnsi"/>
                <w:highlight w:val="yellow"/>
              </w:rPr>
              <w:t xml:space="preserve">[Provide a </w:t>
            </w:r>
            <w:r w:rsidR="00FC7E37" w:rsidRPr="00827A30">
              <w:rPr>
                <w:rFonts w:asciiTheme="minorHAnsi" w:hAnsiTheme="minorHAnsi"/>
                <w:highlight w:val="yellow"/>
              </w:rPr>
              <w:t xml:space="preserve">short </w:t>
            </w:r>
            <w:r w:rsidRPr="00827A30">
              <w:rPr>
                <w:rFonts w:asciiTheme="minorHAnsi" w:hAnsiTheme="minorHAnsi"/>
                <w:highlight w:val="yellow"/>
              </w:rPr>
              <w:t>summary of the size of your industry and its current trends.  The overview should be focused on secondary source research]</w:t>
            </w:r>
          </w:p>
        </w:tc>
        <w:tc>
          <w:tcPr>
            <w:tcW w:w="2448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A4BE2" w:rsidRDefault="008A4BE2" w:rsidP="00D464AA">
            <w:pPr>
              <w:rPr>
                <w:rFonts w:asciiTheme="minorHAnsi" w:hAnsiTheme="minorHAnsi"/>
                <w:b/>
                <w:sz w:val="28"/>
                <w:highlight w:val="yellow"/>
              </w:rPr>
            </w:pPr>
          </w:p>
        </w:tc>
      </w:tr>
      <w:tr w:rsidR="008A4BE2" w:rsidTr="008E6548">
        <w:tc>
          <w:tcPr>
            <w:tcW w:w="7128" w:type="dxa"/>
          </w:tcPr>
          <w:p w:rsidR="008A4BE2" w:rsidRPr="00827A30" w:rsidRDefault="008A4BE2" w:rsidP="00D464AA">
            <w:pPr>
              <w:pStyle w:val="ListParagraph"/>
              <w:ind w:left="180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u w:val="single"/>
              </w:rPr>
              <w:t>Market Research</w:t>
            </w:r>
            <w:r w:rsidRPr="00827A30">
              <w:rPr>
                <w:rFonts w:asciiTheme="minorHAnsi" w:hAnsiTheme="minorHAnsi"/>
              </w:rPr>
              <w:t xml:space="preserve">:  </w:t>
            </w:r>
            <w:r w:rsidRPr="00827A30">
              <w:rPr>
                <w:rFonts w:asciiTheme="minorHAnsi" w:hAnsiTheme="minorHAnsi"/>
                <w:highlight w:val="yellow"/>
              </w:rPr>
              <w:t xml:space="preserve">[Provide a </w:t>
            </w:r>
            <w:r w:rsidR="00FC7E37" w:rsidRPr="00827A30">
              <w:rPr>
                <w:rFonts w:asciiTheme="minorHAnsi" w:hAnsiTheme="minorHAnsi"/>
                <w:highlight w:val="yellow"/>
              </w:rPr>
              <w:t xml:space="preserve">short </w:t>
            </w:r>
            <w:r w:rsidRPr="00827A30">
              <w:rPr>
                <w:rFonts w:asciiTheme="minorHAnsi" w:hAnsiTheme="minorHAnsi"/>
                <w:highlight w:val="yellow"/>
              </w:rPr>
              <w:t>description of the primary source research you’ve conducted which shows that there is a market for your product or service.]</w:t>
            </w:r>
          </w:p>
        </w:tc>
        <w:tc>
          <w:tcPr>
            <w:tcW w:w="2448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A4BE2" w:rsidRDefault="008A4BE2" w:rsidP="00D464AA">
            <w:pPr>
              <w:rPr>
                <w:rFonts w:asciiTheme="minorHAnsi" w:hAnsiTheme="minorHAnsi"/>
                <w:b/>
                <w:sz w:val="28"/>
                <w:highlight w:val="yellow"/>
              </w:rPr>
            </w:pPr>
          </w:p>
        </w:tc>
      </w:tr>
      <w:tr w:rsidR="008A4BE2" w:rsidTr="008E6548">
        <w:tc>
          <w:tcPr>
            <w:tcW w:w="7128" w:type="dxa"/>
          </w:tcPr>
          <w:p w:rsidR="008A4BE2" w:rsidRPr="00827A30" w:rsidRDefault="008A4BE2" w:rsidP="00D464AA">
            <w:pPr>
              <w:rPr>
                <w:rFonts w:asciiTheme="minorHAnsi" w:hAnsiTheme="minorHAnsi"/>
                <w:b/>
                <w:highlight w:val="yellow"/>
              </w:rPr>
            </w:pPr>
          </w:p>
        </w:tc>
        <w:tc>
          <w:tcPr>
            <w:tcW w:w="2448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A4BE2" w:rsidRDefault="008A4BE2" w:rsidP="00D464AA">
            <w:pPr>
              <w:rPr>
                <w:rFonts w:asciiTheme="minorHAnsi" w:hAnsiTheme="minorHAnsi"/>
                <w:b/>
                <w:sz w:val="28"/>
                <w:highlight w:val="yellow"/>
              </w:rPr>
            </w:pPr>
          </w:p>
        </w:tc>
      </w:tr>
      <w:tr w:rsidR="008A4BE2" w:rsidTr="008E6548">
        <w:tc>
          <w:tcPr>
            <w:tcW w:w="7128" w:type="dxa"/>
          </w:tcPr>
          <w:p w:rsidR="008A4BE2" w:rsidRPr="00827A30" w:rsidRDefault="008A4BE2" w:rsidP="00D464AA">
            <w:pPr>
              <w:rPr>
                <w:rFonts w:asciiTheme="minorHAnsi" w:hAnsiTheme="minorHAnsi"/>
                <w:b/>
                <w:highlight w:val="yellow"/>
              </w:rPr>
            </w:pPr>
            <w:r w:rsidRPr="00827A30">
              <w:rPr>
                <w:rFonts w:asciiTheme="minorHAnsi" w:hAnsiTheme="minorHAnsi"/>
                <w:b/>
              </w:rPr>
              <w:t>Leadership</w:t>
            </w:r>
          </w:p>
        </w:tc>
        <w:tc>
          <w:tcPr>
            <w:tcW w:w="2448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A4BE2" w:rsidRDefault="008A4BE2" w:rsidP="00D464AA">
            <w:pPr>
              <w:rPr>
                <w:rFonts w:asciiTheme="minorHAnsi" w:hAnsiTheme="minorHAnsi"/>
                <w:b/>
                <w:sz w:val="28"/>
                <w:highlight w:val="yellow"/>
              </w:rPr>
            </w:pPr>
          </w:p>
        </w:tc>
      </w:tr>
      <w:tr w:rsidR="008A4BE2" w:rsidTr="005242EA">
        <w:trPr>
          <w:trHeight w:val="720"/>
        </w:trPr>
        <w:tc>
          <w:tcPr>
            <w:tcW w:w="7128" w:type="dxa"/>
          </w:tcPr>
          <w:p w:rsidR="008A4BE2" w:rsidRPr="00827A30" w:rsidRDefault="008A4BE2" w:rsidP="00D464AA">
            <w:pPr>
              <w:ind w:left="180"/>
              <w:rPr>
                <w:rFonts w:asciiTheme="minorHAnsi" w:hAnsiTheme="minorHAnsi"/>
                <w:highlight w:val="yellow"/>
              </w:rPr>
            </w:pPr>
            <w:r w:rsidRPr="00827A30">
              <w:rPr>
                <w:rFonts w:asciiTheme="minorHAnsi" w:hAnsiTheme="minorHAnsi"/>
                <w:highlight w:val="yellow"/>
                <w:u w:val="single"/>
              </w:rPr>
              <w:t>[Insert title]</w:t>
            </w:r>
            <w:r w:rsidRPr="00827A30">
              <w:rPr>
                <w:rFonts w:asciiTheme="minorHAnsi" w:hAnsiTheme="minorHAnsi"/>
              </w:rPr>
              <w:t xml:space="preserve">:  </w:t>
            </w:r>
            <w:r w:rsidRPr="00827A30">
              <w:rPr>
                <w:rFonts w:asciiTheme="minorHAnsi" w:hAnsiTheme="minorHAnsi"/>
                <w:highlight w:val="yellow"/>
              </w:rPr>
              <w:t>[Provide a short bio that includes qualifications]</w:t>
            </w:r>
          </w:p>
        </w:tc>
        <w:tc>
          <w:tcPr>
            <w:tcW w:w="2448" w:type="dxa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8A4BE2" w:rsidRDefault="008A4BE2" w:rsidP="00D464AA">
            <w:pPr>
              <w:rPr>
                <w:rFonts w:asciiTheme="minorHAnsi" w:hAnsiTheme="minorHAnsi"/>
                <w:b/>
                <w:sz w:val="28"/>
                <w:highlight w:val="yellow"/>
              </w:rPr>
            </w:pPr>
          </w:p>
        </w:tc>
      </w:tr>
    </w:tbl>
    <w:p w:rsidR="00EA48D6" w:rsidRDefault="00EA48D6" w:rsidP="00D464AA">
      <w:pPr>
        <w:jc w:val="center"/>
        <w:rPr>
          <w:rFonts w:asciiTheme="minorHAnsi" w:hAnsiTheme="minorHAnsi"/>
          <w:b/>
          <w:sz w:val="28"/>
          <w:szCs w:val="28"/>
          <w:highlight w:val="yellow"/>
        </w:rPr>
      </w:pPr>
    </w:p>
    <w:p w:rsidR="00EA48D6" w:rsidRDefault="00EA48D6" w:rsidP="00D464AA">
      <w:pPr>
        <w:jc w:val="center"/>
        <w:rPr>
          <w:rFonts w:asciiTheme="minorHAnsi" w:hAnsiTheme="minorHAnsi"/>
          <w:b/>
          <w:sz w:val="28"/>
          <w:szCs w:val="28"/>
          <w:highlight w:val="yellow"/>
        </w:rPr>
      </w:pPr>
    </w:p>
    <w:p w:rsidR="00EA48D6" w:rsidRDefault="00EA48D6" w:rsidP="00D464AA">
      <w:pPr>
        <w:jc w:val="center"/>
        <w:rPr>
          <w:rFonts w:asciiTheme="minorHAnsi" w:hAnsiTheme="minorHAnsi"/>
          <w:b/>
          <w:sz w:val="28"/>
          <w:szCs w:val="28"/>
          <w:highlight w:val="yellow"/>
        </w:rPr>
      </w:pPr>
    </w:p>
    <w:p w:rsidR="00EA48D6" w:rsidRDefault="00EA48D6" w:rsidP="00D464AA">
      <w:pPr>
        <w:jc w:val="center"/>
        <w:rPr>
          <w:rFonts w:asciiTheme="minorHAnsi" w:hAnsiTheme="minorHAnsi"/>
          <w:b/>
          <w:sz w:val="28"/>
          <w:szCs w:val="28"/>
          <w:highlight w:val="yellow"/>
        </w:rPr>
      </w:pPr>
    </w:p>
    <w:p w:rsidR="00EA48D6" w:rsidRDefault="00EA48D6" w:rsidP="00D464AA">
      <w:pPr>
        <w:jc w:val="center"/>
        <w:rPr>
          <w:rFonts w:asciiTheme="minorHAnsi" w:hAnsiTheme="minorHAnsi"/>
          <w:b/>
          <w:sz w:val="28"/>
          <w:szCs w:val="28"/>
          <w:highlight w:val="yellow"/>
        </w:rPr>
      </w:pPr>
    </w:p>
    <w:p w:rsidR="00EA48D6" w:rsidRDefault="00EA48D6" w:rsidP="00D464AA">
      <w:pPr>
        <w:jc w:val="center"/>
        <w:rPr>
          <w:rFonts w:asciiTheme="minorHAnsi" w:hAnsiTheme="minorHAnsi"/>
          <w:b/>
          <w:sz w:val="28"/>
          <w:szCs w:val="28"/>
          <w:highlight w:val="yellow"/>
        </w:rPr>
      </w:pPr>
    </w:p>
    <w:p w:rsidR="00EA48D6" w:rsidRDefault="00EA48D6" w:rsidP="00D464AA">
      <w:pPr>
        <w:jc w:val="center"/>
        <w:rPr>
          <w:rFonts w:asciiTheme="minorHAnsi" w:hAnsiTheme="minorHAnsi"/>
          <w:b/>
          <w:sz w:val="28"/>
          <w:szCs w:val="28"/>
          <w:highlight w:val="yellow"/>
        </w:rPr>
      </w:pPr>
    </w:p>
    <w:p w:rsidR="00C1595C" w:rsidRPr="007C4800" w:rsidRDefault="009B7774" w:rsidP="00D464AA">
      <w:pPr>
        <w:jc w:val="center"/>
        <w:rPr>
          <w:rFonts w:asciiTheme="minorHAnsi" w:hAnsiTheme="minorHAnsi"/>
          <w:b/>
          <w:sz w:val="28"/>
          <w:highlight w:val="yellow"/>
        </w:rPr>
      </w:pPr>
      <w:r w:rsidRPr="00664069">
        <w:rPr>
          <w:rFonts w:asciiTheme="minorHAnsi" w:hAnsiTheme="minorHAnsi"/>
          <w:b/>
          <w:sz w:val="28"/>
          <w:szCs w:val="28"/>
          <w:highlight w:val="yellow"/>
        </w:rPr>
        <w:lastRenderedPageBreak/>
        <w:t>[Insert Business Name]</w:t>
      </w:r>
    </w:p>
    <w:p w:rsidR="00580D17" w:rsidRPr="00664069" w:rsidRDefault="00580D17" w:rsidP="00D464AA">
      <w:pPr>
        <w:pStyle w:val="NoSpacing"/>
        <w:jc w:val="center"/>
        <w:rPr>
          <w:rFonts w:asciiTheme="minorHAnsi" w:hAnsiTheme="minorHAnsi"/>
          <w:sz w:val="28"/>
          <w:szCs w:val="28"/>
        </w:rPr>
      </w:pPr>
      <w:r w:rsidRPr="00664069">
        <w:rPr>
          <w:rFonts w:asciiTheme="minorHAnsi" w:hAnsiTheme="minorHAnsi"/>
          <w:b/>
          <w:sz w:val="28"/>
          <w:szCs w:val="28"/>
        </w:rPr>
        <w:t>Business Plan</w:t>
      </w:r>
    </w:p>
    <w:p w:rsidR="006C6C46" w:rsidRPr="00827A30" w:rsidRDefault="006C6C46" w:rsidP="00D464AA">
      <w:pPr>
        <w:pStyle w:val="NoSpacing"/>
        <w:jc w:val="center"/>
        <w:rPr>
          <w:rFonts w:asciiTheme="minorHAnsi" w:hAnsiTheme="minorHAnsi"/>
          <w:i/>
          <w:szCs w:val="28"/>
        </w:rPr>
      </w:pPr>
      <w:r w:rsidRPr="00827A30">
        <w:rPr>
          <w:rFonts w:asciiTheme="minorHAnsi" w:hAnsiTheme="minorHAnsi"/>
          <w:i/>
          <w:szCs w:val="28"/>
          <w:highlight w:val="yellow"/>
        </w:rPr>
        <w:t>[</w:t>
      </w:r>
      <w:r w:rsidR="00E6380B" w:rsidRPr="00827A30">
        <w:rPr>
          <w:rFonts w:asciiTheme="minorHAnsi" w:hAnsiTheme="minorHAnsi"/>
          <w:i/>
          <w:szCs w:val="28"/>
          <w:highlight w:val="yellow"/>
        </w:rPr>
        <w:t>Insert</w:t>
      </w:r>
      <w:r w:rsidRPr="00827A30">
        <w:rPr>
          <w:rFonts w:asciiTheme="minorHAnsi" w:hAnsiTheme="minorHAnsi"/>
          <w:i/>
          <w:szCs w:val="28"/>
          <w:highlight w:val="yellow"/>
        </w:rPr>
        <w:t xml:space="preserve"> tagline]</w:t>
      </w:r>
    </w:p>
    <w:p w:rsidR="00877647" w:rsidRPr="00664069" w:rsidRDefault="00877647" w:rsidP="00D464AA">
      <w:pPr>
        <w:pStyle w:val="NoSpacing"/>
        <w:rPr>
          <w:rFonts w:asciiTheme="minorHAnsi" w:hAnsiTheme="minorHAnsi"/>
          <w:sz w:val="28"/>
          <w:szCs w:val="28"/>
        </w:rPr>
      </w:pPr>
    </w:p>
    <w:p w:rsidR="00877647" w:rsidRPr="00BA6558" w:rsidRDefault="00B97D67" w:rsidP="00D464AA">
      <w:pPr>
        <w:pStyle w:val="NoSpacing"/>
        <w:shd w:val="clear" w:color="auto" w:fill="76923C" w:themeFill="accent3" w:themeFillShade="BF"/>
        <w:rPr>
          <w:rFonts w:asciiTheme="minorHAnsi" w:hAnsiTheme="minorHAnsi"/>
          <w:b/>
          <w:color w:val="FFFFFF" w:themeColor="background1"/>
        </w:rPr>
      </w:pPr>
      <w:r w:rsidRPr="00BA6558">
        <w:rPr>
          <w:rFonts w:asciiTheme="minorHAnsi" w:hAnsiTheme="minorHAnsi"/>
          <w:b/>
          <w:color w:val="FFFFFF" w:themeColor="background1"/>
        </w:rPr>
        <w:t>1</w:t>
      </w:r>
      <w:r w:rsidR="00615B5F" w:rsidRPr="00BA6558">
        <w:rPr>
          <w:rFonts w:asciiTheme="minorHAnsi" w:hAnsiTheme="minorHAnsi"/>
          <w:b/>
          <w:color w:val="FFFFFF" w:themeColor="background1"/>
        </w:rPr>
        <w:t>.</w:t>
      </w:r>
      <w:r w:rsidRPr="00BA6558">
        <w:rPr>
          <w:rFonts w:asciiTheme="minorHAnsi" w:hAnsiTheme="minorHAnsi"/>
          <w:b/>
          <w:color w:val="FFFFFF" w:themeColor="background1"/>
        </w:rPr>
        <w:tab/>
        <w:t>OPPORTUNITY RECOGNITION &amp; BUSINESS STRUCTURE</w:t>
      </w:r>
    </w:p>
    <w:p w:rsidR="00B97D67" w:rsidRPr="00827A30" w:rsidRDefault="00B97D67" w:rsidP="00D464AA">
      <w:pPr>
        <w:pStyle w:val="NoSpacing"/>
        <w:shd w:val="clear" w:color="auto" w:fill="D6E3BC" w:themeFill="accent3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1.1</w:t>
      </w:r>
      <w:r w:rsidRPr="00827A30">
        <w:rPr>
          <w:rFonts w:asciiTheme="minorHAnsi" w:hAnsiTheme="minorHAnsi"/>
          <w:b/>
        </w:rPr>
        <w:tab/>
        <w:t>Business Opportunity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highlight w:val="yellow"/>
        </w:rPr>
      </w:pPr>
    </w:p>
    <w:p w:rsidR="00B97D67" w:rsidRPr="00827A30" w:rsidRDefault="00B97D67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</w:p>
    <w:p w:rsidR="00B97D67" w:rsidRPr="00827A30" w:rsidRDefault="00B97D67" w:rsidP="00D464AA">
      <w:pPr>
        <w:pStyle w:val="NoSpacing"/>
        <w:shd w:val="clear" w:color="auto" w:fill="D6E3BC" w:themeFill="accent3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1.2</w:t>
      </w:r>
      <w:r w:rsidRPr="00827A30">
        <w:rPr>
          <w:rFonts w:asciiTheme="minorHAnsi" w:hAnsiTheme="minorHAnsi"/>
          <w:b/>
        </w:rPr>
        <w:tab/>
        <w:t>Type of Business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highlight w:val="yellow"/>
        </w:rPr>
      </w:pPr>
    </w:p>
    <w:p w:rsidR="00B97D67" w:rsidRPr="00827A30" w:rsidRDefault="00B97D67" w:rsidP="00D464AA">
      <w:pPr>
        <w:pStyle w:val="NoSpacing"/>
        <w:rPr>
          <w:rFonts w:asciiTheme="minorHAnsi" w:hAnsiTheme="minorHAnsi"/>
          <w:highlight w:val="yellow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</w:p>
    <w:p w:rsidR="00B97D67" w:rsidRPr="00827A30" w:rsidRDefault="00B97D67" w:rsidP="00D464AA">
      <w:pPr>
        <w:pStyle w:val="NoSpacing"/>
        <w:shd w:val="clear" w:color="auto" w:fill="D6E3BC" w:themeFill="accent3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1.3</w:t>
      </w:r>
      <w:r w:rsidRPr="00827A30">
        <w:rPr>
          <w:rFonts w:asciiTheme="minorHAnsi" w:hAnsiTheme="minorHAnsi"/>
          <w:b/>
        </w:rPr>
        <w:tab/>
        <w:t>Type of Business Ownership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highlight w:val="yellow"/>
        </w:rPr>
      </w:pPr>
    </w:p>
    <w:p w:rsidR="00B97D67" w:rsidRPr="00827A30" w:rsidRDefault="00B97D67" w:rsidP="00D464AA">
      <w:pPr>
        <w:pStyle w:val="NoSpacing"/>
        <w:rPr>
          <w:rFonts w:asciiTheme="minorHAnsi" w:hAnsiTheme="minorHAnsi"/>
          <w:highlight w:val="yellow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</w:p>
    <w:p w:rsidR="00B97D67" w:rsidRPr="00827A30" w:rsidRDefault="00B97D67" w:rsidP="00D464AA">
      <w:pPr>
        <w:pStyle w:val="NoSpacing"/>
        <w:shd w:val="clear" w:color="auto" w:fill="D6E3BC" w:themeFill="accent3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1.4</w:t>
      </w:r>
      <w:r w:rsidRPr="00827A30">
        <w:rPr>
          <w:rFonts w:asciiTheme="minorHAnsi" w:hAnsiTheme="minorHAnsi"/>
          <w:b/>
        </w:rPr>
        <w:tab/>
        <w:t>Mission Statement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highlight w:val="yellow"/>
        </w:rPr>
      </w:pPr>
    </w:p>
    <w:p w:rsidR="00B97D67" w:rsidRPr="00827A30" w:rsidRDefault="00B97D67" w:rsidP="00D464AA">
      <w:pPr>
        <w:pStyle w:val="NoSpacing"/>
        <w:rPr>
          <w:rFonts w:asciiTheme="minorHAnsi" w:hAnsiTheme="minorHAnsi"/>
          <w:highlight w:val="yellow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</w:p>
    <w:p w:rsidR="00B97D67" w:rsidRPr="00827A30" w:rsidRDefault="00B97D67" w:rsidP="00D464AA">
      <w:pPr>
        <w:pStyle w:val="NoSpacing"/>
        <w:shd w:val="clear" w:color="auto" w:fill="D6E3BC" w:themeFill="accent3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1.5</w:t>
      </w:r>
      <w:r w:rsidRPr="00827A30">
        <w:rPr>
          <w:rFonts w:asciiTheme="minorHAnsi" w:hAnsiTheme="minorHAnsi"/>
          <w:b/>
        </w:rPr>
        <w:tab/>
        <w:t>Social</w:t>
      </w:r>
      <w:r w:rsidRPr="00827A30">
        <w:rPr>
          <w:rFonts w:asciiTheme="minorHAnsi" w:hAnsiTheme="minorHAnsi"/>
        </w:rPr>
        <w:t xml:space="preserve"> </w:t>
      </w:r>
      <w:r w:rsidRPr="00827A30">
        <w:rPr>
          <w:rFonts w:asciiTheme="minorHAnsi" w:hAnsiTheme="minorHAnsi"/>
          <w:b/>
        </w:rPr>
        <w:t>Responsibility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highlight w:val="yellow"/>
        </w:rPr>
      </w:pPr>
    </w:p>
    <w:p w:rsidR="00B97D67" w:rsidRPr="00827A30" w:rsidRDefault="00B97D67" w:rsidP="00D464AA">
      <w:pPr>
        <w:pStyle w:val="NoSpacing"/>
        <w:rPr>
          <w:rFonts w:asciiTheme="minorHAnsi" w:hAnsiTheme="minorHAnsi"/>
          <w:highlight w:val="yellow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</w:p>
    <w:p w:rsidR="00B97D67" w:rsidRPr="00827A30" w:rsidRDefault="00B97D67" w:rsidP="00D464AA">
      <w:pPr>
        <w:pStyle w:val="NoSpacing"/>
        <w:shd w:val="clear" w:color="auto" w:fill="D6E3BC" w:themeFill="accent3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1.6</w:t>
      </w:r>
      <w:r w:rsidRPr="00827A30">
        <w:rPr>
          <w:rFonts w:asciiTheme="minorHAnsi" w:hAnsiTheme="minorHAnsi"/>
          <w:b/>
        </w:rPr>
        <w:tab/>
        <w:t>Qualifications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highlight w:val="yellow"/>
        </w:rPr>
      </w:pPr>
    </w:p>
    <w:p w:rsidR="00B97D67" w:rsidRPr="00827A30" w:rsidRDefault="00B97D67" w:rsidP="00D464AA">
      <w:pPr>
        <w:pStyle w:val="NoSpacing"/>
        <w:rPr>
          <w:rFonts w:asciiTheme="minorHAnsi" w:hAnsiTheme="minorHAnsi"/>
          <w:highlight w:val="yellow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B97D67" w:rsidRPr="00827A30" w:rsidRDefault="00B97D67" w:rsidP="00D464AA">
      <w:pPr>
        <w:pStyle w:val="NoSpacing"/>
        <w:rPr>
          <w:rFonts w:asciiTheme="minorHAnsi" w:hAnsiTheme="minorHAnsi"/>
        </w:rPr>
      </w:pPr>
    </w:p>
    <w:p w:rsidR="00827A30" w:rsidRDefault="00827A30" w:rsidP="00D464AA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AB6CAD" w:rsidRPr="00BA6558" w:rsidRDefault="006B4785" w:rsidP="00D464AA">
      <w:pPr>
        <w:pStyle w:val="NoSpacing"/>
        <w:shd w:val="clear" w:color="auto" w:fill="365F91" w:themeFill="accent1" w:themeFillShade="BF"/>
        <w:rPr>
          <w:rFonts w:asciiTheme="minorHAnsi" w:hAnsiTheme="minorHAnsi"/>
          <w:b/>
          <w:color w:val="FFFFFF" w:themeColor="background1"/>
        </w:rPr>
      </w:pPr>
      <w:r w:rsidRPr="00BA6558">
        <w:rPr>
          <w:rFonts w:asciiTheme="minorHAnsi" w:hAnsiTheme="minorHAnsi"/>
          <w:b/>
          <w:color w:val="FFFFFF" w:themeColor="background1"/>
        </w:rPr>
        <w:lastRenderedPageBreak/>
        <w:t>2</w:t>
      </w:r>
      <w:r w:rsidR="00615B5F" w:rsidRPr="00BA6558">
        <w:rPr>
          <w:rFonts w:asciiTheme="minorHAnsi" w:hAnsiTheme="minorHAnsi"/>
          <w:b/>
          <w:color w:val="FFFFFF" w:themeColor="background1"/>
        </w:rPr>
        <w:t>.</w:t>
      </w:r>
      <w:r w:rsidRPr="00BA6558">
        <w:rPr>
          <w:rFonts w:asciiTheme="minorHAnsi" w:hAnsiTheme="minorHAnsi"/>
          <w:b/>
          <w:color w:val="FFFFFF" w:themeColor="background1"/>
        </w:rPr>
        <w:tab/>
      </w:r>
      <w:r w:rsidR="00B97D67" w:rsidRPr="00BA6558">
        <w:rPr>
          <w:rFonts w:asciiTheme="minorHAnsi" w:hAnsiTheme="minorHAnsi"/>
          <w:b/>
          <w:color w:val="FFFFFF" w:themeColor="background1"/>
        </w:rPr>
        <w:t>MARKET RESEARCH</w:t>
      </w:r>
    </w:p>
    <w:p w:rsidR="006B4785" w:rsidRPr="00827A30" w:rsidRDefault="006B4785" w:rsidP="00D464AA">
      <w:pPr>
        <w:pStyle w:val="NoSpacing"/>
        <w:shd w:val="clear" w:color="auto" w:fill="B8CCE4" w:themeFill="accent1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2.1</w:t>
      </w:r>
      <w:r w:rsidRPr="00827A30">
        <w:rPr>
          <w:rFonts w:asciiTheme="minorHAnsi" w:hAnsiTheme="minorHAnsi"/>
          <w:b/>
        </w:rPr>
        <w:tab/>
        <w:t>Market Research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highlight w:val="yellow"/>
        </w:rPr>
      </w:pPr>
    </w:p>
    <w:p w:rsidR="006B4785" w:rsidRPr="00827A30" w:rsidRDefault="006B4785" w:rsidP="00D464AA">
      <w:pPr>
        <w:pStyle w:val="NoSpacing"/>
        <w:rPr>
          <w:rFonts w:asciiTheme="minorHAnsi" w:hAnsiTheme="minorHAnsi"/>
          <w:highlight w:val="yellow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</w:p>
    <w:p w:rsidR="006B4785" w:rsidRPr="00827A30" w:rsidRDefault="006B4785" w:rsidP="00D464AA">
      <w:pPr>
        <w:pStyle w:val="NoSpacing"/>
        <w:shd w:val="clear" w:color="auto" w:fill="B8CCE4" w:themeFill="accent1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2.2</w:t>
      </w:r>
      <w:r w:rsidRPr="00827A30">
        <w:rPr>
          <w:rFonts w:asciiTheme="minorHAnsi" w:hAnsiTheme="minorHAnsi"/>
          <w:b/>
        </w:rPr>
        <w:tab/>
        <w:t>Target Market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highlight w:val="yellow"/>
        </w:rPr>
      </w:pPr>
    </w:p>
    <w:p w:rsidR="00C84065" w:rsidRPr="00827A30" w:rsidRDefault="00C84065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  <w:i/>
        </w:rPr>
        <w:t>Demographic Information</w:t>
      </w:r>
      <w:r w:rsidRPr="00827A30">
        <w:rPr>
          <w:rFonts w:asciiTheme="minorHAnsi" w:hAnsiTheme="minorHAnsi"/>
        </w:rPr>
        <w:t xml:space="preserve">:  </w:t>
      </w:r>
      <w:r w:rsidRPr="00827A30">
        <w:rPr>
          <w:rFonts w:asciiTheme="minorHAnsi" w:hAnsiTheme="minorHAnsi"/>
          <w:highlight w:val="yellow"/>
        </w:rPr>
        <w:t>[text]</w:t>
      </w:r>
    </w:p>
    <w:p w:rsidR="00C84065" w:rsidRPr="00827A30" w:rsidRDefault="00C84065" w:rsidP="00D464AA">
      <w:pPr>
        <w:pStyle w:val="NoSpacing"/>
        <w:rPr>
          <w:rFonts w:asciiTheme="minorHAnsi" w:hAnsiTheme="minorHAnsi"/>
        </w:rPr>
      </w:pPr>
    </w:p>
    <w:p w:rsidR="00C84065" w:rsidRPr="00827A30" w:rsidRDefault="00C84065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  <w:i/>
        </w:rPr>
        <w:t>Geographic Information</w:t>
      </w:r>
      <w:r w:rsidRPr="00827A30">
        <w:rPr>
          <w:rFonts w:asciiTheme="minorHAnsi" w:hAnsiTheme="minorHAnsi"/>
        </w:rPr>
        <w:t xml:space="preserve">:  </w:t>
      </w:r>
      <w:r w:rsidRPr="00827A30">
        <w:rPr>
          <w:rFonts w:asciiTheme="minorHAnsi" w:hAnsiTheme="minorHAnsi"/>
          <w:highlight w:val="yellow"/>
        </w:rPr>
        <w:t>[text]</w:t>
      </w:r>
    </w:p>
    <w:p w:rsidR="00C84065" w:rsidRPr="00827A30" w:rsidRDefault="00C84065" w:rsidP="00D464AA">
      <w:pPr>
        <w:pStyle w:val="NoSpacing"/>
        <w:rPr>
          <w:rFonts w:asciiTheme="minorHAnsi" w:hAnsiTheme="minorHAnsi"/>
        </w:rPr>
      </w:pPr>
    </w:p>
    <w:p w:rsidR="00C84065" w:rsidRPr="00827A30" w:rsidRDefault="00C84065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  <w:i/>
        </w:rPr>
        <w:t>Psychographic Information</w:t>
      </w:r>
      <w:r w:rsidRPr="00827A30">
        <w:rPr>
          <w:rFonts w:asciiTheme="minorHAnsi" w:hAnsiTheme="minorHAnsi"/>
        </w:rPr>
        <w:t xml:space="preserve">:  </w:t>
      </w:r>
      <w:r w:rsidRPr="00827A30">
        <w:rPr>
          <w:rFonts w:asciiTheme="minorHAnsi" w:hAnsiTheme="minorHAnsi"/>
          <w:highlight w:val="yellow"/>
        </w:rPr>
        <w:t>[text]</w:t>
      </w: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</w:p>
    <w:p w:rsidR="00C84065" w:rsidRPr="00827A30" w:rsidRDefault="00C84065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  <w:i/>
        </w:rPr>
        <w:t>Buying Patters</w:t>
      </w:r>
      <w:r w:rsidRPr="00827A30">
        <w:rPr>
          <w:rFonts w:asciiTheme="minorHAnsi" w:hAnsiTheme="minorHAnsi"/>
        </w:rPr>
        <w:t xml:space="preserve">:  </w:t>
      </w:r>
      <w:r w:rsidRPr="00827A30">
        <w:rPr>
          <w:rFonts w:asciiTheme="minorHAnsi" w:hAnsiTheme="minorHAnsi"/>
          <w:highlight w:val="yellow"/>
        </w:rPr>
        <w:t>[text]</w:t>
      </w:r>
    </w:p>
    <w:p w:rsidR="00C84065" w:rsidRPr="00827A30" w:rsidRDefault="00C84065" w:rsidP="00D464AA">
      <w:pPr>
        <w:pStyle w:val="NoSpacing"/>
        <w:rPr>
          <w:rFonts w:asciiTheme="minorHAnsi" w:hAnsiTheme="minorHAnsi"/>
        </w:rPr>
      </w:pPr>
    </w:p>
    <w:p w:rsidR="00AB6CAD" w:rsidRPr="00827A30" w:rsidRDefault="006B4785" w:rsidP="00D464AA">
      <w:pPr>
        <w:pStyle w:val="NoSpacing"/>
        <w:shd w:val="clear" w:color="auto" w:fill="B8CCE4" w:themeFill="accent1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2.3</w:t>
      </w:r>
      <w:r w:rsidRPr="00827A30">
        <w:rPr>
          <w:rFonts w:asciiTheme="minorHAnsi" w:hAnsiTheme="minorHAnsi"/>
          <w:b/>
        </w:rPr>
        <w:tab/>
      </w:r>
      <w:r w:rsidR="00AB6CAD" w:rsidRPr="00827A30">
        <w:rPr>
          <w:rFonts w:asciiTheme="minorHAnsi" w:hAnsiTheme="minorHAnsi"/>
          <w:b/>
        </w:rPr>
        <w:t>Competitors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i/>
        </w:rPr>
      </w:pPr>
    </w:p>
    <w:p w:rsidR="00C93FC1" w:rsidRPr="00827A30" w:rsidRDefault="00C93FC1" w:rsidP="00D464AA">
      <w:pPr>
        <w:pStyle w:val="NoSpacing"/>
        <w:numPr>
          <w:ins w:id="1" w:author="Unknown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i/>
        </w:rPr>
        <w:t>Direct Competition:</w:t>
      </w:r>
      <w:r w:rsidRPr="00827A30">
        <w:rPr>
          <w:rFonts w:asciiTheme="minorHAnsi" w:hAnsiTheme="minorHAnsi"/>
        </w:rPr>
        <w:t xml:space="preserve"> </w:t>
      </w:r>
      <w:r w:rsidR="009B7774" w:rsidRPr="00827A30">
        <w:rPr>
          <w:rFonts w:asciiTheme="minorHAnsi" w:hAnsiTheme="minorHAnsi"/>
          <w:highlight w:val="yellow"/>
        </w:rPr>
        <w:t>[text]</w:t>
      </w:r>
    </w:p>
    <w:p w:rsidR="00C84065" w:rsidRPr="00827A30" w:rsidRDefault="00C84065" w:rsidP="00D464AA">
      <w:pPr>
        <w:pStyle w:val="NoSpacing"/>
        <w:rPr>
          <w:rFonts w:asciiTheme="minorHAnsi" w:hAnsiTheme="minorHAnsi"/>
          <w:i/>
        </w:rPr>
      </w:pPr>
    </w:p>
    <w:p w:rsidR="00644796" w:rsidRPr="00827A30" w:rsidRDefault="00644796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  <w:i/>
        </w:rPr>
        <w:t>Indirect Competition:</w:t>
      </w:r>
      <w:r w:rsidRPr="00827A30">
        <w:rPr>
          <w:rFonts w:asciiTheme="minorHAnsi" w:hAnsiTheme="minorHAnsi"/>
        </w:rPr>
        <w:t xml:space="preserve"> </w:t>
      </w:r>
      <w:r w:rsidR="009B7774" w:rsidRPr="00827A30">
        <w:rPr>
          <w:rFonts w:asciiTheme="minorHAnsi" w:hAnsiTheme="minorHAnsi"/>
          <w:highlight w:val="yellow"/>
        </w:rPr>
        <w:t>[text]</w:t>
      </w: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</w:p>
    <w:p w:rsidR="00AB6CAD" w:rsidRPr="00827A30" w:rsidRDefault="006B4785" w:rsidP="00D464AA">
      <w:pPr>
        <w:pStyle w:val="NoSpacing"/>
        <w:shd w:val="clear" w:color="auto" w:fill="B8CCE4" w:themeFill="accent1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2.4</w:t>
      </w:r>
      <w:r w:rsidRPr="00827A30">
        <w:rPr>
          <w:rFonts w:asciiTheme="minorHAnsi" w:hAnsiTheme="minorHAnsi"/>
          <w:b/>
        </w:rPr>
        <w:tab/>
      </w:r>
      <w:r w:rsidR="00AB6CAD" w:rsidRPr="00827A30">
        <w:rPr>
          <w:rFonts w:asciiTheme="minorHAnsi" w:hAnsiTheme="minorHAnsi"/>
          <w:b/>
        </w:rPr>
        <w:t>Competitive Advantage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highlight w:val="yellow"/>
        </w:rPr>
      </w:pPr>
    </w:p>
    <w:p w:rsidR="002668FF" w:rsidRPr="00827A30" w:rsidRDefault="009B7774" w:rsidP="00D464AA">
      <w:pPr>
        <w:pStyle w:val="NoSpacing"/>
        <w:numPr>
          <w:ilvl w:val="0"/>
          <w:numId w:val="39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2668FF" w:rsidRPr="00827A30" w:rsidRDefault="009B7774" w:rsidP="00D464AA">
      <w:pPr>
        <w:pStyle w:val="NoSpacing"/>
        <w:numPr>
          <w:ilvl w:val="0"/>
          <w:numId w:val="39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2668FF" w:rsidRPr="00827A30" w:rsidRDefault="009B7774" w:rsidP="00D464AA">
      <w:pPr>
        <w:pStyle w:val="NoSpacing"/>
        <w:numPr>
          <w:ilvl w:val="0"/>
          <w:numId w:val="39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C366D1" w:rsidRPr="00827A30" w:rsidRDefault="009B7774" w:rsidP="00D464AA">
      <w:pPr>
        <w:pStyle w:val="NoSpacing"/>
        <w:numPr>
          <w:ilvl w:val="0"/>
          <w:numId w:val="39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</w:p>
    <w:p w:rsidR="006B4785" w:rsidRPr="00827A30" w:rsidRDefault="006B4785" w:rsidP="00D464AA">
      <w:pPr>
        <w:pStyle w:val="NoSpacing"/>
        <w:shd w:val="clear" w:color="auto" w:fill="B8CCE4" w:themeFill="accent1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2.5</w:t>
      </w:r>
      <w:r w:rsidRPr="00827A30">
        <w:rPr>
          <w:rFonts w:asciiTheme="minorHAnsi" w:hAnsiTheme="minorHAnsi"/>
          <w:b/>
        </w:rPr>
        <w:tab/>
        <w:t>Business Growth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i/>
        </w:rPr>
      </w:pP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  <w:i/>
        </w:rPr>
        <w:t>Short-Term Business Goals:</w:t>
      </w:r>
      <w:r w:rsidRPr="00827A30">
        <w:rPr>
          <w:rFonts w:asciiTheme="minorHAnsi" w:hAnsiTheme="minorHAnsi"/>
        </w:rPr>
        <w:t xml:space="preserve"> </w:t>
      </w:r>
      <w:r w:rsidRPr="00827A30">
        <w:rPr>
          <w:rFonts w:asciiTheme="minorHAnsi" w:hAnsiTheme="minorHAnsi"/>
          <w:highlight w:val="yellow"/>
        </w:rPr>
        <w:t>[text]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i/>
        </w:rPr>
      </w:pP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  <w:i/>
        </w:rPr>
        <w:t>Long-Term Business Goals:</w:t>
      </w:r>
      <w:r w:rsidRPr="00827A30">
        <w:rPr>
          <w:rFonts w:asciiTheme="minorHAnsi" w:hAnsiTheme="minorHAnsi"/>
        </w:rPr>
        <w:t xml:space="preserve"> </w:t>
      </w:r>
      <w:r w:rsidRPr="00827A30">
        <w:rPr>
          <w:rFonts w:asciiTheme="minorHAnsi" w:hAnsiTheme="minorHAnsi"/>
          <w:highlight w:val="yellow"/>
        </w:rPr>
        <w:t>[text]</w:t>
      </w:r>
    </w:p>
    <w:p w:rsidR="00D25620" w:rsidRPr="00827A30" w:rsidRDefault="00D25620" w:rsidP="00D464AA">
      <w:pPr>
        <w:pStyle w:val="NoSpacing"/>
        <w:rPr>
          <w:rFonts w:asciiTheme="minorHAnsi" w:hAnsiTheme="minorHAnsi"/>
        </w:rPr>
      </w:pPr>
    </w:p>
    <w:p w:rsidR="006B4785" w:rsidRPr="00827A30" w:rsidRDefault="006B4785" w:rsidP="00D464AA">
      <w:pPr>
        <w:pStyle w:val="NoSpacing"/>
        <w:shd w:val="clear" w:color="auto" w:fill="B8CCE4" w:themeFill="accent1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2.6</w:t>
      </w:r>
      <w:r w:rsidRPr="00827A30">
        <w:rPr>
          <w:rFonts w:asciiTheme="minorHAnsi" w:hAnsiTheme="minorHAnsi"/>
          <w:b/>
        </w:rPr>
        <w:tab/>
        <w:t>Challenges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i/>
        </w:rPr>
      </w:pP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  <w:i/>
        </w:rPr>
        <w:t>Short-Term Business Challenges:</w:t>
      </w:r>
      <w:r w:rsidRPr="00827A30">
        <w:rPr>
          <w:rFonts w:asciiTheme="minorHAnsi" w:hAnsiTheme="minorHAnsi"/>
        </w:rPr>
        <w:t xml:space="preserve"> </w:t>
      </w:r>
      <w:r w:rsidRPr="00827A30">
        <w:rPr>
          <w:rFonts w:asciiTheme="minorHAnsi" w:hAnsiTheme="minorHAnsi"/>
          <w:highlight w:val="yellow"/>
        </w:rPr>
        <w:t>[text]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i/>
        </w:rPr>
      </w:pP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  <w:i/>
        </w:rPr>
        <w:t>Long-Term Business Challenges:</w:t>
      </w:r>
      <w:r w:rsidRPr="00827A30">
        <w:rPr>
          <w:rFonts w:asciiTheme="minorHAnsi" w:hAnsiTheme="minorHAnsi"/>
        </w:rPr>
        <w:t xml:space="preserve"> </w:t>
      </w:r>
      <w:r w:rsidRPr="00827A30">
        <w:rPr>
          <w:rFonts w:asciiTheme="minorHAnsi" w:hAnsiTheme="minorHAnsi"/>
          <w:highlight w:val="yellow"/>
        </w:rPr>
        <w:t>[text]</w:t>
      </w:r>
    </w:p>
    <w:p w:rsidR="00827A30" w:rsidRDefault="00827A30" w:rsidP="00D464AA">
      <w:pPr>
        <w:rPr>
          <w:rFonts w:asciiTheme="minorHAnsi" w:hAnsiTheme="minorHAnsi"/>
          <w:b/>
        </w:rPr>
      </w:pPr>
    </w:p>
    <w:p w:rsidR="00827A30" w:rsidRDefault="00827A30" w:rsidP="00D464AA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6B4785" w:rsidRPr="00827A30" w:rsidRDefault="006B4785" w:rsidP="00D464AA">
      <w:pPr>
        <w:pStyle w:val="NoSpacing"/>
        <w:shd w:val="clear" w:color="auto" w:fill="E36C0A" w:themeFill="accent6" w:themeFillShade="BF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lastRenderedPageBreak/>
        <w:t>3</w:t>
      </w:r>
      <w:r w:rsidR="00615B5F" w:rsidRPr="00827A30">
        <w:rPr>
          <w:rFonts w:asciiTheme="minorHAnsi" w:hAnsiTheme="minorHAnsi"/>
          <w:b/>
        </w:rPr>
        <w:t>.</w:t>
      </w:r>
      <w:r w:rsidRPr="00827A30">
        <w:rPr>
          <w:rFonts w:asciiTheme="minorHAnsi" w:hAnsiTheme="minorHAnsi"/>
          <w:b/>
        </w:rPr>
        <w:tab/>
        <w:t xml:space="preserve">PROMOTION </w:t>
      </w:r>
      <w:r w:rsidR="00D25620" w:rsidRPr="00827A30">
        <w:rPr>
          <w:rFonts w:asciiTheme="minorHAnsi" w:hAnsiTheme="minorHAnsi"/>
          <w:b/>
        </w:rPr>
        <w:t>&amp;</w:t>
      </w:r>
      <w:r w:rsidRPr="00827A30">
        <w:rPr>
          <w:rFonts w:asciiTheme="minorHAnsi" w:hAnsiTheme="minorHAnsi"/>
          <w:b/>
        </w:rPr>
        <w:t xml:space="preserve"> SALES</w:t>
      </w:r>
    </w:p>
    <w:p w:rsidR="00AB6CAD" w:rsidRPr="00827A30" w:rsidRDefault="006B4785" w:rsidP="00BA6558">
      <w:pPr>
        <w:pStyle w:val="NoSpacing"/>
        <w:shd w:val="clear" w:color="auto" w:fill="FBD4B4" w:themeFill="accent6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3.1</w:t>
      </w:r>
      <w:r w:rsidRPr="00827A30">
        <w:rPr>
          <w:rFonts w:asciiTheme="minorHAnsi" w:hAnsiTheme="minorHAnsi"/>
          <w:b/>
        </w:rPr>
        <w:tab/>
      </w:r>
      <w:r w:rsidR="00AB6CAD" w:rsidRPr="00827A30">
        <w:rPr>
          <w:rFonts w:asciiTheme="minorHAnsi" w:hAnsiTheme="minorHAnsi"/>
          <w:b/>
        </w:rPr>
        <w:t>Marketing Plan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highlight w:val="yellow"/>
        </w:rPr>
      </w:pPr>
    </w:p>
    <w:p w:rsidR="007F4F39" w:rsidRPr="00827A30" w:rsidRDefault="009B7774" w:rsidP="00D464AA">
      <w:pPr>
        <w:pStyle w:val="NoSpacing"/>
        <w:rPr>
          <w:rFonts w:asciiTheme="minorHAnsi" w:hAnsiTheme="minorHAnsi"/>
          <w:highlight w:val="yellow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E6380B" w:rsidRPr="00827A30" w:rsidRDefault="00E6380B" w:rsidP="00D464AA">
      <w:pPr>
        <w:pStyle w:val="NoSpacing"/>
        <w:rPr>
          <w:rFonts w:asciiTheme="minorHAnsi" w:hAnsiTheme="minorHAnsi"/>
          <w:highlight w:val="yellow"/>
        </w:rPr>
      </w:pPr>
    </w:p>
    <w:p w:rsidR="002668FF" w:rsidRPr="00827A30" w:rsidRDefault="004565A3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</w:rPr>
        <w:t xml:space="preserve">The marketing plan will </w:t>
      </w:r>
      <w:r w:rsidR="002668FF" w:rsidRPr="00827A30">
        <w:rPr>
          <w:rFonts w:asciiTheme="minorHAnsi" w:hAnsiTheme="minorHAnsi"/>
        </w:rPr>
        <w:t xml:space="preserve">highlight </w:t>
      </w:r>
      <w:r w:rsidRPr="00827A30">
        <w:rPr>
          <w:rFonts w:asciiTheme="minorHAnsi" w:hAnsiTheme="minorHAnsi"/>
        </w:rPr>
        <w:t xml:space="preserve">the following </w:t>
      </w:r>
      <w:r w:rsidR="007606F0" w:rsidRPr="00827A30">
        <w:rPr>
          <w:rFonts w:asciiTheme="minorHAnsi" w:hAnsiTheme="minorHAnsi"/>
        </w:rPr>
        <w:t xml:space="preserve">customer </w:t>
      </w:r>
      <w:r w:rsidRPr="00827A30">
        <w:rPr>
          <w:rFonts w:asciiTheme="minorHAnsi" w:hAnsiTheme="minorHAnsi"/>
        </w:rPr>
        <w:t>benefit</w:t>
      </w:r>
      <w:r w:rsidR="002668FF" w:rsidRPr="00827A30">
        <w:rPr>
          <w:rFonts w:asciiTheme="minorHAnsi" w:hAnsiTheme="minorHAnsi"/>
        </w:rPr>
        <w:t>s</w:t>
      </w:r>
      <w:r w:rsidR="007606F0" w:rsidRPr="00827A30">
        <w:rPr>
          <w:rFonts w:asciiTheme="minorHAnsi" w:hAnsiTheme="minorHAnsi"/>
        </w:rPr>
        <w:t>:</w:t>
      </w:r>
    </w:p>
    <w:p w:rsidR="00877647" w:rsidRPr="00827A30" w:rsidRDefault="00877647" w:rsidP="00D464AA">
      <w:pPr>
        <w:pStyle w:val="NoSpacing"/>
        <w:numPr>
          <w:ilvl w:val="0"/>
          <w:numId w:val="35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highlight w:val="yellow"/>
        </w:rPr>
        <w:t xml:space="preserve">[text] </w:t>
      </w:r>
    </w:p>
    <w:p w:rsidR="002668FF" w:rsidRPr="00827A30" w:rsidRDefault="009B7774" w:rsidP="00D464AA">
      <w:pPr>
        <w:pStyle w:val="NoSpacing"/>
        <w:numPr>
          <w:ilvl w:val="0"/>
          <w:numId w:val="35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877647" w:rsidRPr="00827A30" w:rsidRDefault="00877647" w:rsidP="00D464AA">
      <w:pPr>
        <w:pStyle w:val="NoSpacing"/>
        <w:numPr>
          <w:ilvl w:val="0"/>
          <w:numId w:val="35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9B7774" w:rsidRPr="00827A30" w:rsidRDefault="009B7774" w:rsidP="00D464AA">
      <w:pPr>
        <w:pStyle w:val="NoSpacing"/>
        <w:numPr>
          <w:ilvl w:val="0"/>
          <w:numId w:val="35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highlight w:val="yellow"/>
        </w:rPr>
        <w:t>[text]</w:t>
      </w:r>
      <w:r w:rsidRPr="00827A30">
        <w:rPr>
          <w:rFonts w:asciiTheme="minorHAnsi" w:hAnsiTheme="minorHAnsi"/>
        </w:rPr>
        <w:t xml:space="preserve"> </w:t>
      </w:r>
    </w:p>
    <w:p w:rsidR="002668FF" w:rsidRPr="00827A30" w:rsidRDefault="009B7774" w:rsidP="00D464AA">
      <w:pPr>
        <w:pStyle w:val="NoSpacing"/>
        <w:numPr>
          <w:ilvl w:val="0"/>
          <w:numId w:val="35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</w:p>
    <w:p w:rsidR="00AB6CAD" w:rsidRPr="00827A30" w:rsidRDefault="006B4785" w:rsidP="00BA6558">
      <w:pPr>
        <w:pStyle w:val="NoSpacing"/>
        <w:shd w:val="clear" w:color="auto" w:fill="FBD4B4" w:themeFill="accent6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3.2</w:t>
      </w:r>
      <w:r w:rsidRPr="00827A30">
        <w:rPr>
          <w:rFonts w:asciiTheme="minorHAnsi" w:hAnsiTheme="minorHAnsi"/>
          <w:b/>
        </w:rPr>
        <w:tab/>
      </w:r>
      <w:r w:rsidR="00AB6CAD" w:rsidRPr="00827A30">
        <w:rPr>
          <w:rFonts w:asciiTheme="minorHAnsi" w:hAnsiTheme="minorHAnsi"/>
          <w:b/>
        </w:rPr>
        <w:t>Promot</w:t>
      </w:r>
      <w:r w:rsidR="004C00CB" w:rsidRPr="00827A30">
        <w:rPr>
          <w:rFonts w:asciiTheme="minorHAnsi" w:hAnsiTheme="minorHAnsi"/>
          <w:b/>
        </w:rPr>
        <w:t>ion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highlight w:val="yellow"/>
        </w:rPr>
      </w:pPr>
    </w:p>
    <w:p w:rsidR="00E01498" w:rsidRPr="00827A30" w:rsidRDefault="009B7774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</w:p>
    <w:p w:rsidR="004C00CB" w:rsidRPr="00827A30" w:rsidRDefault="009B7774" w:rsidP="00D464AA">
      <w:pPr>
        <w:pStyle w:val="NoSpacing"/>
        <w:numPr>
          <w:ilvl w:val="0"/>
          <w:numId w:val="40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i/>
          <w:highlight w:val="yellow"/>
        </w:rPr>
        <w:t>[insert promotional method 1]</w:t>
      </w:r>
      <w:r w:rsidR="00403433" w:rsidRPr="00827A30">
        <w:rPr>
          <w:rFonts w:asciiTheme="minorHAnsi" w:hAnsiTheme="minorHAnsi"/>
          <w:i/>
        </w:rPr>
        <w:t>:</w:t>
      </w:r>
      <w:r w:rsidR="00403433" w:rsidRPr="00827A30">
        <w:rPr>
          <w:rFonts w:asciiTheme="minorHAnsi" w:hAnsiTheme="minorHAnsi"/>
        </w:rPr>
        <w:t xml:space="preserve"> </w:t>
      </w:r>
      <w:r w:rsidRPr="00827A30">
        <w:rPr>
          <w:rFonts w:asciiTheme="minorHAnsi" w:hAnsiTheme="minorHAnsi"/>
          <w:highlight w:val="yellow"/>
        </w:rPr>
        <w:t>[text]</w:t>
      </w:r>
    </w:p>
    <w:p w:rsidR="00C1595C" w:rsidRPr="00827A30" w:rsidRDefault="00C1595C" w:rsidP="00D464AA">
      <w:pPr>
        <w:pStyle w:val="NoSpacing"/>
        <w:numPr>
          <w:ilvl w:val="0"/>
          <w:numId w:val="40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i/>
          <w:highlight w:val="yellow"/>
        </w:rPr>
        <w:t>[insert promotional method 2]</w:t>
      </w:r>
      <w:r w:rsidRPr="00827A30">
        <w:rPr>
          <w:rFonts w:asciiTheme="minorHAnsi" w:hAnsiTheme="minorHAnsi"/>
          <w:i/>
        </w:rPr>
        <w:t>:</w:t>
      </w:r>
      <w:r w:rsidRPr="00827A30">
        <w:rPr>
          <w:rFonts w:asciiTheme="minorHAnsi" w:hAnsiTheme="minorHAnsi"/>
        </w:rPr>
        <w:t xml:space="preserve"> </w:t>
      </w:r>
      <w:r w:rsidRPr="00827A30">
        <w:rPr>
          <w:rFonts w:asciiTheme="minorHAnsi" w:hAnsiTheme="minorHAnsi"/>
          <w:highlight w:val="yellow"/>
        </w:rPr>
        <w:t>[text]</w:t>
      </w:r>
    </w:p>
    <w:p w:rsidR="00C1595C" w:rsidRPr="00827A30" w:rsidRDefault="00C1595C" w:rsidP="00D464AA">
      <w:pPr>
        <w:pStyle w:val="NoSpacing"/>
        <w:numPr>
          <w:ilvl w:val="0"/>
          <w:numId w:val="40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i/>
          <w:highlight w:val="yellow"/>
        </w:rPr>
        <w:t>[insert promotional method 3]</w:t>
      </w:r>
      <w:r w:rsidRPr="00827A30">
        <w:rPr>
          <w:rFonts w:asciiTheme="minorHAnsi" w:hAnsiTheme="minorHAnsi"/>
          <w:i/>
        </w:rPr>
        <w:t>:</w:t>
      </w:r>
      <w:r w:rsidRPr="00827A30">
        <w:rPr>
          <w:rFonts w:asciiTheme="minorHAnsi" w:hAnsiTheme="minorHAnsi"/>
        </w:rPr>
        <w:t xml:space="preserve"> </w:t>
      </w:r>
      <w:r w:rsidRPr="00827A30">
        <w:rPr>
          <w:rFonts w:asciiTheme="minorHAnsi" w:hAnsiTheme="minorHAnsi"/>
          <w:highlight w:val="yellow"/>
        </w:rPr>
        <w:t>[text]</w:t>
      </w:r>
    </w:p>
    <w:p w:rsidR="00C1595C" w:rsidRPr="00827A30" w:rsidRDefault="00C1595C" w:rsidP="00D464AA">
      <w:pPr>
        <w:pStyle w:val="NoSpacing"/>
        <w:numPr>
          <w:ilvl w:val="0"/>
          <w:numId w:val="40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i/>
          <w:highlight w:val="yellow"/>
        </w:rPr>
        <w:t>[insert promotional method 4]</w:t>
      </w:r>
      <w:r w:rsidRPr="00827A30">
        <w:rPr>
          <w:rFonts w:asciiTheme="minorHAnsi" w:hAnsiTheme="minorHAnsi"/>
          <w:i/>
        </w:rPr>
        <w:t>:</w:t>
      </w:r>
      <w:r w:rsidRPr="00827A30">
        <w:rPr>
          <w:rFonts w:asciiTheme="minorHAnsi" w:hAnsiTheme="minorHAnsi"/>
        </w:rPr>
        <w:t xml:space="preserve"> </w:t>
      </w:r>
      <w:r w:rsidRPr="00827A30">
        <w:rPr>
          <w:rFonts w:asciiTheme="minorHAnsi" w:hAnsiTheme="minorHAnsi"/>
          <w:highlight w:val="yellow"/>
        </w:rPr>
        <w:t>[text]</w:t>
      </w:r>
    </w:p>
    <w:p w:rsidR="00C1595C" w:rsidRPr="00827A30" w:rsidRDefault="00C1595C" w:rsidP="00D464AA">
      <w:pPr>
        <w:pStyle w:val="NoSpacing"/>
        <w:numPr>
          <w:ilvl w:val="0"/>
          <w:numId w:val="40"/>
        </w:numPr>
        <w:rPr>
          <w:rFonts w:asciiTheme="minorHAnsi" w:hAnsiTheme="minorHAnsi"/>
        </w:rPr>
      </w:pPr>
      <w:r w:rsidRPr="00827A30">
        <w:rPr>
          <w:rFonts w:asciiTheme="minorHAnsi" w:hAnsiTheme="minorHAnsi"/>
          <w:i/>
          <w:highlight w:val="yellow"/>
        </w:rPr>
        <w:t>[insert promotional method 5]</w:t>
      </w:r>
      <w:r w:rsidRPr="00827A30">
        <w:rPr>
          <w:rFonts w:asciiTheme="minorHAnsi" w:hAnsiTheme="minorHAnsi"/>
          <w:i/>
        </w:rPr>
        <w:t>:</w:t>
      </w:r>
      <w:r w:rsidRPr="00827A30">
        <w:rPr>
          <w:rFonts w:asciiTheme="minorHAnsi" w:hAnsiTheme="minorHAnsi"/>
        </w:rPr>
        <w:t xml:space="preserve"> </w:t>
      </w:r>
      <w:r w:rsidRPr="00827A30">
        <w:rPr>
          <w:rFonts w:asciiTheme="minorHAnsi" w:hAnsiTheme="minorHAnsi"/>
          <w:highlight w:val="yellow"/>
        </w:rPr>
        <w:t>[text]</w:t>
      </w:r>
    </w:p>
    <w:p w:rsidR="006B4785" w:rsidRPr="00827A30" w:rsidRDefault="006B4785" w:rsidP="00D464AA">
      <w:pPr>
        <w:pStyle w:val="NoSpacing"/>
        <w:rPr>
          <w:rFonts w:asciiTheme="minorHAnsi" w:hAnsiTheme="minorHAnsi"/>
        </w:rPr>
      </w:pPr>
    </w:p>
    <w:p w:rsidR="00C01DD5" w:rsidRPr="00827A30" w:rsidRDefault="00C01DD5" w:rsidP="00D464AA">
      <w:pPr>
        <w:pStyle w:val="NoSpacing"/>
        <w:rPr>
          <w:rFonts w:asciiTheme="minorHAnsi" w:hAnsiTheme="minorHAnsi"/>
        </w:rPr>
      </w:pPr>
    </w:p>
    <w:p w:rsidR="00827A30" w:rsidRDefault="00827A30" w:rsidP="00D464AA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8E2DD5" w:rsidRPr="00BA6558" w:rsidRDefault="008E2DD5" w:rsidP="00514155">
      <w:pPr>
        <w:pStyle w:val="NoSpacing"/>
        <w:shd w:val="clear" w:color="auto" w:fill="5F497A" w:themeFill="accent4" w:themeFillShade="BF"/>
        <w:rPr>
          <w:rFonts w:asciiTheme="minorHAnsi" w:hAnsiTheme="minorHAnsi"/>
          <w:color w:val="FFFFFF" w:themeColor="background1"/>
        </w:rPr>
      </w:pPr>
      <w:r w:rsidRPr="00BA6558">
        <w:rPr>
          <w:rFonts w:asciiTheme="minorHAnsi" w:hAnsiTheme="minorHAnsi"/>
          <w:b/>
          <w:color w:val="FFFFFF" w:themeColor="background1"/>
        </w:rPr>
        <w:lastRenderedPageBreak/>
        <w:t>4.</w:t>
      </w:r>
      <w:r w:rsidRPr="00BA6558">
        <w:rPr>
          <w:rFonts w:asciiTheme="minorHAnsi" w:hAnsiTheme="minorHAnsi"/>
          <w:b/>
          <w:color w:val="FFFFFF" w:themeColor="background1"/>
        </w:rPr>
        <w:tab/>
        <w:t>FINANCIAL INFORMATION</w:t>
      </w:r>
      <w:r w:rsidR="008F61F4" w:rsidRPr="00BA6558">
        <w:rPr>
          <w:rFonts w:asciiTheme="minorHAnsi" w:hAnsiTheme="minorHAnsi"/>
          <w:b/>
          <w:color w:val="FFFFFF" w:themeColor="background1"/>
        </w:rPr>
        <w:t xml:space="preserve"> </w:t>
      </w:r>
      <w:r w:rsidR="00D25620" w:rsidRPr="00BA6558">
        <w:rPr>
          <w:rFonts w:asciiTheme="minorHAnsi" w:hAnsiTheme="minorHAnsi"/>
          <w:b/>
          <w:color w:val="FFFFFF" w:themeColor="background1"/>
        </w:rPr>
        <w:t>&amp;</w:t>
      </w:r>
      <w:r w:rsidR="008F61F4" w:rsidRPr="00BA6558">
        <w:rPr>
          <w:rFonts w:asciiTheme="minorHAnsi" w:hAnsiTheme="minorHAnsi"/>
          <w:b/>
          <w:color w:val="FFFFFF" w:themeColor="background1"/>
        </w:rPr>
        <w:t xml:space="preserve"> OPERATIONS</w:t>
      </w:r>
    </w:p>
    <w:p w:rsidR="007F4B78" w:rsidRPr="00827A30" w:rsidRDefault="007F4B78" w:rsidP="00514155">
      <w:pPr>
        <w:pStyle w:val="NoSpacing"/>
        <w:shd w:val="clear" w:color="auto" w:fill="CCC0D9" w:themeFill="accent4" w:themeFillTint="66"/>
        <w:rPr>
          <w:rFonts w:asciiTheme="minorHAnsi" w:hAnsiTheme="minorHAnsi"/>
        </w:rPr>
      </w:pPr>
      <w:r w:rsidRPr="00827A30">
        <w:rPr>
          <w:rFonts w:asciiTheme="minorHAnsi" w:hAnsiTheme="minorHAnsi"/>
          <w:b/>
        </w:rPr>
        <w:t>4.1</w:t>
      </w:r>
      <w:r w:rsidRPr="00827A30">
        <w:rPr>
          <w:rFonts w:asciiTheme="minorHAnsi" w:hAnsiTheme="minorHAnsi"/>
          <w:b/>
        </w:rPr>
        <w:tab/>
        <w:t>Definition of One Unit</w:t>
      </w:r>
    </w:p>
    <w:p w:rsidR="008A556E" w:rsidRPr="00827A30" w:rsidRDefault="008A556E" w:rsidP="00D464AA">
      <w:pPr>
        <w:pStyle w:val="NoSpacing"/>
        <w:rPr>
          <w:rFonts w:asciiTheme="minorHAnsi" w:hAnsiTheme="minorHAnsi"/>
          <w:highlight w:val="yellow"/>
        </w:rPr>
      </w:pPr>
    </w:p>
    <w:p w:rsidR="007F4B78" w:rsidRPr="00827A30" w:rsidRDefault="007F4B78" w:rsidP="00D464AA">
      <w:pPr>
        <w:pStyle w:val="NoSpacing"/>
        <w:rPr>
          <w:rFonts w:asciiTheme="minorHAnsi" w:hAnsiTheme="minorHAnsi"/>
        </w:rPr>
      </w:pPr>
      <w:r w:rsidRPr="00827A30">
        <w:rPr>
          <w:rFonts w:asciiTheme="minorHAnsi" w:hAnsiTheme="minorHAnsi"/>
          <w:highlight w:val="yellow"/>
        </w:rPr>
        <w:t>[text]</w:t>
      </w:r>
    </w:p>
    <w:p w:rsidR="007F4B78" w:rsidRPr="00827A30" w:rsidRDefault="007F4B78" w:rsidP="00D464AA">
      <w:pPr>
        <w:pStyle w:val="NoSpacing"/>
        <w:rPr>
          <w:rFonts w:asciiTheme="minorHAnsi" w:hAnsiTheme="minorHAnsi"/>
          <w:b/>
        </w:rPr>
      </w:pPr>
    </w:p>
    <w:p w:rsidR="007F4B78" w:rsidRPr="00827A30" w:rsidRDefault="007F4B78" w:rsidP="00514155">
      <w:pPr>
        <w:pStyle w:val="NoSpacing"/>
        <w:shd w:val="clear" w:color="auto" w:fill="CCC0D9" w:themeFill="accent4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4.2</w:t>
      </w:r>
      <w:r w:rsidR="008E2DD5" w:rsidRPr="00827A30">
        <w:rPr>
          <w:rFonts w:asciiTheme="minorHAnsi" w:hAnsiTheme="minorHAnsi"/>
          <w:b/>
        </w:rPr>
        <w:tab/>
      </w:r>
      <w:r w:rsidR="00152C23" w:rsidRPr="00827A30">
        <w:rPr>
          <w:rFonts w:asciiTheme="minorHAnsi" w:hAnsiTheme="minorHAnsi"/>
          <w:b/>
        </w:rPr>
        <w:t>Variable Expenses</w:t>
      </w:r>
    </w:p>
    <w:p w:rsidR="007F4B78" w:rsidRPr="00827A30" w:rsidRDefault="007F4B78" w:rsidP="00D464AA">
      <w:pPr>
        <w:pStyle w:val="NoSpacing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966"/>
        <w:gridCol w:w="1354"/>
        <w:gridCol w:w="872"/>
        <w:gridCol w:w="483"/>
        <w:gridCol w:w="1354"/>
        <w:gridCol w:w="1355"/>
      </w:tblGrid>
      <w:tr w:rsidR="007F4B78" w:rsidRPr="00827A30" w:rsidTr="00BA6558">
        <w:tc>
          <w:tcPr>
            <w:tcW w:w="9576" w:type="dxa"/>
            <w:gridSpan w:val="7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7F4B78" w:rsidRPr="00827A30" w:rsidRDefault="007F4B78" w:rsidP="00D464AA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b/>
              </w:rPr>
              <w:t>Materials</w:t>
            </w:r>
          </w:p>
        </w:tc>
      </w:tr>
      <w:tr w:rsidR="005B00AE" w:rsidRPr="00827A30" w:rsidTr="00BA6558">
        <w:tc>
          <w:tcPr>
            <w:tcW w:w="415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E2DD5" w:rsidRPr="00827A30" w:rsidRDefault="008E2DD5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Material Description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E2DD5" w:rsidRPr="00827A30" w:rsidRDefault="008E2DD5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Bulk Price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E2DD5" w:rsidRPr="00827A30" w:rsidRDefault="008E2DD5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Bulk Quantity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8E2DD5" w:rsidRPr="00827A30" w:rsidRDefault="008E2DD5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Quantity per Unit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2DD5" w:rsidRPr="00827A30" w:rsidRDefault="008E2DD5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Cost per Unit</w:t>
            </w:r>
          </w:p>
        </w:tc>
      </w:tr>
      <w:tr w:rsidR="005B00AE" w:rsidRPr="00827A30" w:rsidTr="00753BE8">
        <w:tc>
          <w:tcPr>
            <w:tcW w:w="415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2DD5" w:rsidRPr="00827A30" w:rsidRDefault="00635F54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[text]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002041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$</w:t>
            </w: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635F54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</w:t>
            </w:r>
            <w:r w:rsidR="00127B91" w:rsidRPr="00827A30">
              <w:rPr>
                <w:rFonts w:asciiTheme="minorHAnsi" w:hAnsiTheme="minorHAnsi"/>
                <w:highlight w:val="yellow"/>
              </w:rPr>
              <w:t>value</w:t>
            </w:r>
            <w:r w:rsidRPr="00827A30">
              <w:rPr>
                <w:rFonts w:asciiTheme="minorHAnsi" w:hAnsiTheme="minorHAnsi"/>
                <w:highlight w:val="yellow"/>
              </w:rPr>
              <w:t>]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127B91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2DD5" w:rsidRPr="00827A30" w:rsidRDefault="00002041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$</w:t>
            </w: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</w:tr>
      <w:tr w:rsidR="005B00AE" w:rsidRPr="00827A30" w:rsidTr="00753BE8">
        <w:tc>
          <w:tcPr>
            <w:tcW w:w="415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2DD5" w:rsidRPr="00827A30" w:rsidRDefault="00635F54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[text]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002041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127B91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127B91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2DD5" w:rsidRPr="00827A30" w:rsidRDefault="00002041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</w:tr>
      <w:tr w:rsidR="005B00AE" w:rsidRPr="00827A30" w:rsidTr="00753BE8">
        <w:tc>
          <w:tcPr>
            <w:tcW w:w="415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2DD5" w:rsidRPr="00827A30" w:rsidRDefault="00635F54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[text]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002041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127B91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127B91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2DD5" w:rsidRPr="00827A30" w:rsidRDefault="00002041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</w:tr>
      <w:tr w:rsidR="005B00AE" w:rsidRPr="00827A30" w:rsidTr="00753BE8">
        <w:tc>
          <w:tcPr>
            <w:tcW w:w="415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2DD5" w:rsidRPr="00827A30" w:rsidRDefault="00635F54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[text]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002041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127B91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127B91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2DD5" w:rsidRPr="00827A30" w:rsidRDefault="00002041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</w:tr>
      <w:tr w:rsidR="005B00AE" w:rsidRPr="00827A30" w:rsidTr="00753BE8">
        <w:tc>
          <w:tcPr>
            <w:tcW w:w="415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E2DD5" w:rsidRPr="00827A30" w:rsidRDefault="00635F54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[text]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002041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127B91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2DD5" w:rsidRPr="00827A30" w:rsidRDefault="00127B91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E2DD5" w:rsidRPr="00827A30" w:rsidRDefault="00002041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</w:tr>
      <w:tr w:rsidR="004B4226" w:rsidRPr="00827A30" w:rsidTr="00753BE8">
        <w:tc>
          <w:tcPr>
            <w:tcW w:w="8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4226" w:rsidRPr="00827A30" w:rsidRDefault="004B4226" w:rsidP="00D464AA">
            <w:pPr>
              <w:pStyle w:val="NoSpacing"/>
              <w:jc w:val="right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b/>
              </w:rPr>
              <w:t>Total Material Costs per Unit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4226" w:rsidRPr="00827A30" w:rsidRDefault="00002041" w:rsidP="00D464AA">
            <w:pPr>
              <w:pStyle w:val="NoSpacing"/>
              <w:jc w:val="right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b/>
              </w:rPr>
              <w:t>$</w:t>
            </w:r>
            <w:r w:rsidRPr="00827A30">
              <w:rPr>
                <w:rFonts w:asciiTheme="minorHAnsi" w:hAnsiTheme="minorHAnsi"/>
                <w:b/>
                <w:highlight w:val="yellow"/>
              </w:rPr>
              <w:t>[value]</w:t>
            </w:r>
          </w:p>
        </w:tc>
      </w:tr>
      <w:tr w:rsidR="007F4B78" w:rsidRPr="00827A30" w:rsidTr="00BB1543">
        <w:tc>
          <w:tcPr>
            <w:tcW w:w="95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4B78" w:rsidRPr="00827A30" w:rsidRDefault="007F4B78" w:rsidP="00D464AA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7F4B78" w:rsidRPr="00827A30" w:rsidTr="00BA6558">
        <w:tc>
          <w:tcPr>
            <w:tcW w:w="957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F4B78" w:rsidRPr="00827A30" w:rsidRDefault="007F4B78" w:rsidP="00D464AA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b/>
              </w:rPr>
              <w:t>Labor</w:t>
            </w:r>
          </w:p>
        </w:tc>
      </w:tr>
      <w:tr w:rsidR="004B4226" w:rsidRPr="00827A30" w:rsidTr="00BA6558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4B4226" w:rsidRPr="00827A30" w:rsidRDefault="004B4226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Cost of Labor per Hour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4B4226" w:rsidRPr="00827A30" w:rsidRDefault="004B4226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Time (in hrs) to make one unit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4B4226" w:rsidRPr="00827A30" w:rsidRDefault="004B4226" w:rsidP="00D464AA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b/>
              </w:rPr>
              <w:t>Total Labor Costs per Unit</w:t>
            </w:r>
          </w:p>
        </w:tc>
      </w:tr>
      <w:tr w:rsidR="004B4226" w:rsidRPr="00827A30" w:rsidTr="00753BE8">
        <w:trPr>
          <w:trHeight w:val="85"/>
        </w:trPr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B4226" w:rsidRPr="00827A30" w:rsidRDefault="00002041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$</w:t>
            </w: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B4226" w:rsidRPr="00827A30" w:rsidRDefault="00635F54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</w:t>
            </w:r>
            <w:r w:rsidR="00FA7A51" w:rsidRPr="00827A30">
              <w:rPr>
                <w:rFonts w:asciiTheme="minorHAnsi" w:hAnsiTheme="minorHAnsi"/>
                <w:highlight w:val="yellow"/>
              </w:rPr>
              <w:t>value</w:t>
            </w:r>
            <w:r w:rsidRPr="00827A30">
              <w:rPr>
                <w:rFonts w:asciiTheme="minorHAnsi" w:hAnsiTheme="minorHAnsi"/>
                <w:highlight w:val="yellow"/>
              </w:rPr>
              <w:t>]</w:t>
            </w:r>
            <w:r w:rsidR="00580D17" w:rsidRPr="00827A30">
              <w:rPr>
                <w:rFonts w:asciiTheme="minorHAnsi" w:hAnsiTheme="minorHAnsi"/>
              </w:rPr>
              <w:t xml:space="preserve"> hours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B4226" w:rsidRPr="00827A30" w:rsidRDefault="00002041" w:rsidP="00D464AA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b/>
              </w:rPr>
              <w:t>$</w:t>
            </w:r>
            <w:r w:rsidRPr="00827A30">
              <w:rPr>
                <w:rFonts w:asciiTheme="minorHAnsi" w:hAnsiTheme="minorHAnsi"/>
                <w:b/>
                <w:highlight w:val="yellow"/>
              </w:rPr>
              <w:t>[value]</w:t>
            </w:r>
          </w:p>
        </w:tc>
      </w:tr>
      <w:tr w:rsidR="007F4B78" w:rsidRPr="00827A30" w:rsidTr="00753BE8">
        <w:trPr>
          <w:trHeight w:val="85"/>
        </w:trPr>
        <w:tc>
          <w:tcPr>
            <w:tcW w:w="95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4B78" w:rsidRPr="00827A30" w:rsidRDefault="007F4B78" w:rsidP="00D464AA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</w:p>
        </w:tc>
      </w:tr>
      <w:tr w:rsidR="007F4B78" w:rsidRPr="00827A30" w:rsidTr="00BA6558">
        <w:trPr>
          <w:trHeight w:val="85"/>
        </w:trPr>
        <w:tc>
          <w:tcPr>
            <w:tcW w:w="957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F4B78" w:rsidRPr="00827A30" w:rsidRDefault="007F4B78" w:rsidP="00D464AA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b/>
              </w:rPr>
              <w:t>EOU</w:t>
            </w:r>
          </w:p>
        </w:tc>
      </w:tr>
      <w:tr w:rsidR="007F4B78" w:rsidRPr="00827A30" w:rsidTr="00BA6558">
        <w:trPr>
          <w:trHeight w:val="85"/>
        </w:trPr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F4B78" w:rsidRPr="00827A30" w:rsidRDefault="007F4B78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Material Costs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7F4B78" w:rsidRPr="00827A30" w:rsidRDefault="007F4B78" w:rsidP="00D464AA">
            <w:pPr>
              <w:pStyle w:val="NoSpacing"/>
              <w:jc w:val="center"/>
              <w:rPr>
                <w:rFonts w:asciiTheme="minorHAnsi" w:hAnsiTheme="minorHAnsi"/>
                <w:highlight w:val="yellow"/>
              </w:rPr>
            </w:pPr>
            <w:r w:rsidRPr="00827A30">
              <w:rPr>
                <w:rFonts w:asciiTheme="minorHAnsi" w:hAnsiTheme="minorHAnsi"/>
              </w:rPr>
              <w:t>Labor Costs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7F4B78" w:rsidRPr="00827A30" w:rsidRDefault="007F4B78" w:rsidP="00D464AA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b/>
              </w:rPr>
              <w:t>TOTAL EOU</w:t>
            </w:r>
          </w:p>
        </w:tc>
      </w:tr>
      <w:tr w:rsidR="007F4B78" w:rsidRPr="00827A30" w:rsidTr="00753BE8">
        <w:trPr>
          <w:trHeight w:val="85"/>
        </w:trPr>
        <w:tc>
          <w:tcPr>
            <w:tcW w:w="3192" w:type="dxa"/>
            <w:tcBorders>
              <w:top w:val="single" w:sz="4" w:space="0" w:color="auto"/>
              <w:right w:val="nil"/>
            </w:tcBorders>
          </w:tcPr>
          <w:p w:rsidR="007F4B78" w:rsidRPr="00827A30" w:rsidRDefault="00002041" w:rsidP="00D464AA">
            <w:pPr>
              <w:pStyle w:val="NoSpacing"/>
              <w:jc w:val="center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$</w:t>
            </w: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:rsidR="007F4B78" w:rsidRPr="00827A30" w:rsidRDefault="00127B91" w:rsidP="00D464AA">
            <w:pPr>
              <w:pStyle w:val="NoSpacing"/>
              <w:jc w:val="center"/>
              <w:rPr>
                <w:rFonts w:asciiTheme="minorHAnsi" w:hAnsiTheme="minorHAnsi"/>
                <w:highlight w:val="yellow"/>
              </w:rPr>
            </w:pPr>
            <w:r w:rsidRPr="00827A30">
              <w:rPr>
                <w:rFonts w:asciiTheme="minorHAnsi" w:hAnsiTheme="minorHAnsi"/>
              </w:rPr>
              <w:t>$</w:t>
            </w: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nil"/>
            </w:tcBorders>
          </w:tcPr>
          <w:p w:rsidR="007F4B78" w:rsidRPr="00827A30" w:rsidRDefault="00002041" w:rsidP="00D464AA">
            <w:pPr>
              <w:pStyle w:val="NoSpacing"/>
              <w:jc w:val="center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b/>
              </w:rPr>
              <w:t>$</w:t>
            </w:r>
            <w:r w:rsidRPr="00827A30">
              <w:rPr>
                <w:rFonts w:asciiTheme="minorHAnsi" w:hAnsiTheme="minorHAnsi"/>
                <w:b/>
                <w:highlight w:val="yellow"/>
              </w:rPr>
              <w:t>[value]</w:t>
            </w:r>
          </w:p>
        </w:tc>
      </w:tr>
    </w:tbl>
    <w:p w:rsidR="00D464AA" w:rsidRDefault="00D464AA">
      <w:pPr>
        <w:rPr>
          <w:rFonts w:asciiTheme="minorHAnsi" w:hAnsiTheme="minorHAnsi"/>
          <w:b/>
        </w:rPr>
      </w:pPr>
    </w:p>
    <w:p w:rsidR="007F4B78" w:rsidRPr="00827A30" w:rsidRDefault="007F4B78" w:rsidP="00514155">
      <w:pPr>
        <w:pStyle w:val="NoSpacing"/>
        <w:shd w:val="clear" w:color="auto" w:fill="CCC0D9" w:themeFill="accent4" w:themeFillTint="66"/>
        <w:rPr>
          <w:rFonts w:asciiTheme="minorHAnsi" w:hAnsiTheme="minorHAnsi"/>
          <w:b/>
        </w:rPr>
      </w:pPr>
      <w:r w:rsidRPr="00827A30">
        <w:rPr>
          <w:rFonts w:asciiTheme="minorHAnsi" w:hAnsiTheme="minorHAnsi"/>
          <w:b/>
        </w:rPr>
        <w:t>4.</w:t>
      </w:r>
      <w:r w:rsidR="00407E1F" w:rsidRPr="00827A30">
        <w:rPr>
          <w:rFonts w:asciiTheme="minorHAnsi" w:hAnsiTheme="minorHAnsi"/>
          <w:b/>
        </w:rPr>
        <w:t>3</w:t>
      </w:r>
      <w:r w:rsidRPr="00827A30">
        <w:rPr>
          <w:rFonts w:asciiTheme="minorHAnsi" w:hAnsiTheme="minorHAnsi"/>
          <w:b/>
        </w:rPr>
        <w:tab/>
      </w:r>
      <w:r w:rsidR="00152C23" w:rsidRPr="00827A30">
        <w:rPr>
          <w:rFonts w:asciiTheme="minorHAnsi" w:hAnsiTheme="minorHAnsi"/>
          <w:b/>
        </w:rPr>
        <w:t>Economics of One Unit</w:t>
      </w:r>
    </w:p>
    <w:p w:rsidR="007F4B78" w:rsidRPr="00827A30" w:rsidRDefault="007F4B78" w:rsidP="00D464AA">
      <w:pPr>
        <w:pStyle w:val="NoSpacing"/>
        <w:rPr>
          <w:rFonts w:asciiTheme="minorHAnsi" w:hAnsiTheme="minorHAnsi"/>
        </w:rPr>
      </w:pPr>
    </w:p>
    <w:tbl>
      <w:tblPr>
        <w:tblW w:w="944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4"/>
        <w:gridCol w:w="1691"/>
        <w:gridCol w:w="1692"/>
        <w:gridCol w:w="1691"/>
      </w:tblGrid>
      <w:tr w:rsidR="003A4438" w:rsidRPr="00827A30" w:rsidTr="00331222">
        <w:trPr>
          <w:cantSplit/>
          <w:trHeight w:val="323"/>
          <w:jc w:val="center"/>
        </w:trPr>
        <w:tc>
          <w:tcPr>
            <w:tcW w:w="4374" w:type="dxa"/>
            <w:tcBorders>
              <w:bottom w:val="nil"/>
              <w:right w:val="nil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b/>
                <w:bCs/>
              </w:rPr>
              <w:t>Selling Price</w:t>
            </w:r>
            <w:r w:rsidR="00DF1004" w:rsidRPr="00827A30">
              <w:rPr>
                <w:rFonts w:asciiTheme="minorHAnsi" w:hAnsiTheme="minorHAnsi"/>
                <w:b/>
                <w:bCs/>
              </w:rPr>
              <w:t xml:space="preserve"> per Unit</w:t>
            </w:r>
          </w:p>
        </w:tc>
        <w:tc>
          <w:tcPr>
            <w:tcW w:w="1691" w:type="dxa"/>
            <w:tcBorders>
              <w:left w:val="nil"/>
              <w:right w:val="nil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2" w:type="dxa"/>
            <w:tcBorders>
              <w:left w:val="nil"/>
              <w:bottom w:val="nil"/>
              <w:right w:val="single" w:sz="18" w:space="0" w:color="auto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002041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$</w:t>
            </w:r>
            <w:r w:rsidRPr="00827A30">
              <w:rPr>
                <w:rFonts w:asciiTheme="minorHAnsi" w:hAnsiTheme="minorHAnsi"/>
                <w:highlight w:val="yellow"/>
              </w:rPr>
              <w:t>[value]</w:t>
            </w:r>
          </w:p>
        </w:tc>
      </w:tr>
      <w:tr w:rsidR="003A4438" w:rsidRPr="00827A30" w:rsidTr="00331222">
        <w:trPr>
          <w:cantSplit/>
          <w:trHeight w:val="301"/>
          <w:jc w:val="center"/>
        </w:trPr>
        <w:tc>
          <w:tcPr>
            <w:tcW w:w="4374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b/>
                <w:bCs/>
              </w:rPr>
              <w:t>Variable Expenses per Unit</w:t>
            </w:r>
          </w:p>
        </w:tc>
        <w:tc>
          <w:tcPr>
            <w:tcW w:w="169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1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</w:tr>
      <w:tr w:rsidR="003A4438" w:rsidRPr="00827A30" w:rsidTr="00331222">
        <w:trPr>
          <w:cantSplit/>
          <w:trHeight w:val="323"/>
          <w:jc w:val="center"/>
        </w:trPr>
        <w:tc>
          <w:tcPr>
            <w:tcW w:w="4374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 xml:space="preserve">        Costs of Goods Sold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</w:tr>
      <w:tr w:rsidR="003A4438" w:rsidRPr="00827A30" w:rsidTr="00331222">
        <w:trPr>
          <w:cantSplit/>
          <w:trHeight w:val="281"/>
          <w:jc w:val="center"/>
        </w:trPr>
        <w:tc>
          <w:tcPr>
            <w:tcW w:w="4374" w:type="dxa"/>
            <w:tcBorders>
              <w:top w:val="nil"/>
              <w:bottom w:val="nil"/>
              <w:right w:val="single" w:sz="8" w:space="0" w:color="000000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 xml:space="preserve">                Materials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$</w:t>
            </w:r>
            <w:r w:rsidR="00635F54" w:rsidRPr="00827A30">
              <w:rPr>
                <w:rFonts w:asciiTheme="minorHAnsi" w:hAnsiTheme="minorHAnsi"/>
                <w:highlight w:val="yellow"/>
              </w:rPr>
              <w:t>[text]</w:t>
            </w:r>
            <w:r w:rsidRPr="00827A3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</w:tr>
      <w:tr w:rsidR="003A4438" w:rsidRPr="00827A30" w:rsidTr="00331222">
        <w:trPr>
          <w:cantSplit/>
          <w:trHeight w:val="281"/>
          <w:jc w:val="center"/>
        </w:trPr>
        <w:tc>
          <w:tcPr>
            <w:tcW w:w="4374" w:type="dxa"/>
            <w:tcBorders>
              <w:top w:val="nil"/>
              <w:bottom w:val="nil"/>
              <w:right w:val="single" w:sz="8" w:space="0" w:color="000000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 xml:space="preserve">                Labor </w:t>
            </w:r>
          </w:p>
        </w:tc>
        <w:tc>
          <w:tcPr>
            <w:tcW w:w="1691" w:type="dxa"/>
            <w:tcBorders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635F54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[text]</w:t>
            </w:r>
            <w:r w:rsidR="003A4438" w:rsidRPr="00827A3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</w:tr>
      <w:tr w:rsidR="003A4438" w:rsidRPr="00827A30" w:rsidTr="00331222">
        <w:trPr>
          <w:cantSplit/>
          <w:trHeight w:val="331"/>
          <w:jc w:val="center"/>
        </w:trPr>
        <w:tc>
          <w:tcPr>
            <w:tcW w:w="4374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 xml:space="preserve">        Total Cost of Goods Sold</w:t>
            </w:r>
          </w:p>
        </w:tc>
        <w:tc>
          <w:tcPr>
            <w:tcW w:w="1691" w:type="dxa"/>
            <w:tcBorders>
              <w:top w:val="single" w:sz="1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$</w:t>
            </w:r>
            <w:r w:rsidR="00635F54" w:rsidRPr="00827A30">
              <w:rPr>
                <w:rFonts w:asciiTheme="minorHAnsi" w:hAnsiTheme="minorHAnsi"/>
                <w:highlight w:val="yellow"/>
              </w:rPr>
              <w:t>[text]</w:t>
            </w:r>
            <w:r w:rsidRPr="00827A3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691" w:type="dxa"/>
            <w:tcBorders>
              <w:top w:val="nil"/>
              <w:left w:val="single" w:sz="8" w:space="0" w:color="000000"/>
              <w:bottom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</w:tr>
      <w:tr w:rsidR="003A4438" w:rsidRPr="00827A30" w:rsidTr="00331222">
        <w:trPr>
          <w:cantSplit/>
          <w:trHeight w:val="383"/>
          <w:jc w:val="center"/>
        </w:trPr>
        <w:tc>
          <w:tcPr>
            <w:tcW w:w="4374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 xml:space="preserve">        Other Variable Expenses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</w:tr>
      <w:tr w:rsidR="003A4438" w:rsidRPr="00827A30" w:rsidTr="00331222">
        <w:trPr>
          <w:cantSplit/>
          <w:trHeight w:val="281"/>
          <w:jc w:val="center"/>
        </w:trPr>
        <w:tc>
          <w:tcPr>
            <w:tcW w:w="4374" w:type="dxa"/>
            <w:tcBorders>
              <w:top w:val="nil"/>
              <w:bottom w:val="nil"/>
              <w:right w:val="single" w:sz="8" w:space="0" w:color="000000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 xml:space="preserve">                Commission 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$</w:t>
            </w:r>
            <w:r w:rsidR="00635F54" w:rsidRPr="00827A30">
              <w:rPr>
                <w:rFonts w:asciiTheme="minorHAnsi" w:hAnsiTheme="minorHAnsi"/>
                <w:highlight w:val="yellow"/>
              </w:rPr>
              <w:t>[text]</w:t>
            </w:r>
            <w:r w:rsidRPr="00827A3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</w:tr>
      <w:tr w:rsidR="003A4438" w:rsidRPr="00827A30" w:rsidTr="00331222">
        <w:trPr>
          <w:cantSplit/>
          <w:trHeight w:val="281"/>
          <w:jc w:val="center"/>
        </w:trPr>
        <w:tc>
          <w:tcPr>
            <w:tcW w:w="4374" w:type="dxa"/>
            <w:tcBorders>
              <w:top w:val="nil"/>
              <w:bottom w:val="nil"/>
              <w:right w:val="single" w:sz="8" w:space="0" w:color="000000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 xml:space="preserve">                Packaging </w:t>
            </w:r>
          </w:p>
        </w:tc>
        <w:tc>
          <w:tcPr>
            <w:tcW w:w="169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635F54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highlight w:val="yellow"/>
              </w:rPr>
              <w:t>[text]</w:t>
            </w:r>
            <w:r w:rsidR="003A4438" w:rsidRPr="00827A3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692" w:type="dxa"/>
            <w:tcBorders>
              <w:top w:val="nil"/>
              <w:left w:val="single" w:sz="8" w:space="0" w:color="000000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</w:tr>
      <w:tr w:rsidR="008A556E" w:rsidRPr="00827A30" w:rsidTr="00331222">
        <w:trPr>
          <w:cantSplit/>
          <w:trHeight w:val="281"/>
          <w:jc w:val="center"/>
        </w:trPr>
        <w:tc>
          <w:tcPr>
            <w:tcW w:w="4374" w:type="dxa"/>
            <w:tcBorders>
              <w:top w:val="nil"/>
              <w:bottom w:val="nil"/>
              <w:right w:val="single" w:sz="8" w:space="0" w:color="000000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8A556E" w:rsidRPr="00827A30" w:rsidRDefault="008A556E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 xml:space="preserve">                Other</w:t>
            </w:r>
          </w:p>
        </w:tc>
        <w:tc>
          <w:tcPr>
            <w:tcW w:w="1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8A556E" w:rsidRPr="00827A30" w:rsidRDefault="008A556E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2" w:type="dxa"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8A556E" w:rsidRPr="00827A30" w:rsidRDefault="008A556E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8A556E" w:rsidRPr="00827A30" w:rsidRDefault="008A556E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</w:tr>
      <w:tr w:rsidR="003A4438" w:rsidRPr="00827A30" w:rsidTr="00331222">
        <w:trPr>
          <w:cantSplit/>
          <w:trHeight w:val="281"/>
          <w:jc w:val="center"/>
        </w:trPr>
        <w:tc>
          <w:tcPr>
            <w:tcW w:w="4374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8A556E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 xml:space="preserve">        </w:t>
            </w:r>
            <w:r w:rsidR="003A4438" w:rsidRPr="00827A30">
              <w:rPr>
                <w:rFonts w:asciiTheme="minorHAnsi" w:hAnsiTheme="minorHAnsi"/>
              </w:rPr>
              <w:t>Total Other Variable Expenses</w:t>
            </w:r>
          </w:p>
        </w:tc>
        <w:tc>
          <w:tcPr>
            <w:tcW w:w="169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 xml:space="preserve">$ </w:t>
            </w:r>
            <w:r w:rsidR="00635F54" w:rsidRPr="00827A30">
              <w:rPr>
                <w:rFonts w:asciiTheme="minorHAnsi" w:hAnsiTheme="minorHAnsi"/>
                <w:highlight w:val="yellow"/>
              </w:rPr>
              <w:t>[text]</w:t>
            </w:r>
          </w:p>
        </w:tc>
        <w:tc>
          <w:tcPr>
            <w:tcW w:w="1691" w:type="dxa"/>
            <w:tcBorders>
              <w:top w:val="nil"/>
              <w:left w:val="single" w:sz="8" w:space="0" w:color="000000"/>
              <w:bottom w:val="single" w:sz="18" w:space="0" w:color="auto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</w:tr>
      <w:tr w:rsidR="003A4438" w:rsidRPr="00827A30" w:rsidTr="00331222">
        <w:trPr>
          <w:cantSplit/>
          <w:trHeight w:val="348"/>
          <w:jc w:val="center"/>
        </w:trPr>
        <w:tc>
          <w:tcPr>
            <w:tcW w:w="4374" w:type="dxa"/>
            <w:tcBorders>
              <w:top w:val="nil"/>
              <w:bottom w:val="nil"/>
              <w:right w:val="nil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 xml:space="preserve">        Total Variable Expenses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2" w:type="dxa"/>
            <w:tcBorders>
              <w:top w:val="single" w:sz="18" w:space="0" w:color="000000"/>
              <w:left w:val="nil"/>
              <w:bottom w:val="nil"/>
              <w:right w:val="single" w:sz="18" w:space="0" w:color="auto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</w:rPr>
              <w:t>$</w:t>
            </w:r>
            <w:r w:rsidR="007B3BE5" w:rsidRPr="00827A30">
              <w:rPr>
                <w:rFonts w:asciiTheme="minorHAnsi" w:hAnsiTheme="minorHAnsi"/>
                <w:highlight w:val="yellow"/>
              </w:rPr>
              <w:t>[text]</w:t>
            </w:r>
            <w:r w:rsidRPr="00827A30">
              <w:rPr>
                <w:rFonts w:asciiTheme="minorHAnsi" w:hAnsiTheme="minorHAnsi"/>
              </w:rPr>
              <w:t xml:space="preserve"> </w:t>
            </w:r>
          </w:p>
        </w:tc>
      </w:tr>
      <w:tr w:rsidR="003A4438" w:rsidRPr="00827A30" w:rsidTr="00331222">
        <w:trPr>
          <w:cantSplit/>
          <w:trHeight w:val="323"/>
          <w:jc w:val="center"/>
        </w:trPr>
        <w:tc>
          <w:tcPr>
            <w:tcW w:w="4374" w:type="dxa"/>
            <w:tcBorders>
              <w:top w:val="nil"/>
              <w:right w:val="nil"/>
            </w:tcBorders>
            <w:shd w:val="clear" w:color="auto" w:fill="FFFFFF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rPr>
                <w:rFonts w:asciiTheme="minorHAnsi" w:hAnsiTheme="minorHAnsi"/>
              </w:rPr>
            </w:pPr>
            <w:r w:rsidRPr="00827A30">
              <w:rPr>
                <w:rFonts w:asciiTheme="minorHAnsi" w:hAnsiTheme="minorHAnsi"/>
                <w:b/>
                <w:bCs/>
              </w:rPr>
              <w:t>Contribution Margin per Unit</w:t>
            </w:r>
            <w:r w:rsidRPr="00827A30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69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2" w:type="dxa"/>
            <w:tcBorders>
              <w:top w:val="nil"/>
              <w:left w:val="nil"/>
              <w:right w:val="single" w:sz="18" w:space="0" w:color="auto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</w:rPr>
            </w:pPr>
          </w:p>
        </w:tc>
        <w:tc>
          <w:tcPr>
            <w:tcW w:w="16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8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:rsidR="003A4438" w:rsidRPr="00827A30" w:rsidRDefault="003A4438" w:rsidP="00D464AA">
            <w:pPr>
              <w:pStyle w:val="NoSpacing"/>
              <w:jc w:val="right"/>
              <w:rPr>
                <w:rFonts w:asciiTheme="minorHAnsi" w:hAnsiTheme="minorHAnsi"/>
                <w:b/>
              </w:rPr>
            </w:pPr>
            <w:r w:rsidRPr="00827A30">
              <w:rPr>
                <w:rFonts w:asciiTheme="minorHAnsi" w:hAnsiTheme="minorHAnsi"/>
                <w:b/>
              </w:rPr>
              <w:t>$</w:t>
            </w:r>
            <w:r w:rsidR="007B3BE5" w:rsidRPr="00827A30">
              <w:rPr>
                <w:rFonts w:asciiTheme="minorHAnsi" w:hAnsiTheme="minorHAnsi"/>
                <w:b/>
                <w:highlight w:val="yellow"/>
              </w:rPr>
              <w:t>[text]</w:t>
            </w:r>
            <w:r w:rsidRPr="00827A30">
              <w:rPr>
                <w:rFonts w:asciiTheme="minorHAnsi" w:hAnsiTheme="minorHAnsi"/>
                <w:b/>
              </w:rPr>
              <w:t xml:space="preserve"> </w:t>
            </w:r>
          </w:p>
        </w:tc>
      </w:tr>
    </w:tbl>
    <w:p w:rsidR="00D464AA" w:rsidRDefault="00D464AA">
      <w:pPr>
        <w:rPr>
          <w:rFonts w:asciiTheme="minorHAnsi" w:hAnsiTheme="minorHAnsi"/>
          <w:b/>
        </w:rPr>
      </w:pPr>
    </w:p>
    <w:sectPr w:rsidR="00D464AA" w:rsidSect="002D338F">
      <w:headerReference w:type="default" r:id="rId7"/>
      <w:footerReference w:type="default" r:id="rId8"/>
      <w:pgSz w:w="12240" w:h="15840"/>
      <w:pgMar w:top="1440" w:right="1440" w:bottom="1260" w:left="1440" w:header="720" w:footer="4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4FF" w:rsidRDefault="00B304FF">
      <w:r>
        <w:separator/>
      </w:r>
    </w:p>
  </w:endnote>
  <w:endnote w:type="continuationSeparator" w:id="0">
    <w:p w:rsidR="00B304FF" w:rsidRDefault="00B30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A30" w:rsidRPr="00AC43C7" w:rsidRDefault="000A7850">
    <w:pPr>
      <w:pStyle w:val="Footer"/>
      <w:jc w:val="center"/>
      <w:rPr>
        <w:rFonts w:asciiTheme="minorHAnsi" w:hAnsiTheme="minorHAnsi"/>
        <w:sz w:val="18"/>
      </w:rPr>
    </w:pPr>
    <w:r w:rsidRPr="00AC43C7">
      <w:rPr>
        <w:rFonts w:asciiTheme="minorHAnsi" w:hAnsiTheme="minorHAnsi"/>
        <w:sz w:val="18"/>
      </w:rPr>
      <w:fldChar w:fldCharType="begin"/>
    </w:r>
    <w:r w:rsidR="00827A30" w:rsidRPr="00AC43C7">
      <w:rPr>
        <w:rFonts w:asciiTheme="minorHAnsi" w:hAnsiTheme="minorHAnsi"/>
        <w:sz w:val="18"/>
      </w:rPr>
      <w:instrText xml:space="preserve"> PAGE   \* MERGEFORMAT </w:instrText>
    </w:r>
    <w:r w:rsidRPr="00AC43C7">
      <w:rPr>
        <w:rFonts w:asciiTheme="minorHAnsi" w:hAnsiTheme="minorHAnsi"/>
        <w:sz w:val="18"/>
      </w:rPr>
      <w:fldChar w:fldCharType="separate"/>
    </w:r>
    <w:r w:rsidR="00081E33">
      <w:rPr>
        <w:rFonts w:asciiTheme="minorHAnsi" w:hAnsiTheme="minorHAnsi"/>
        <w:noProof/>
        <w:sz w:val="18"/>
      </w:rPr>
      <w:t>1</w:t>
    </w:r>
    <w:r w:rsidRPr="00AC43C7">
      <w:rPr>
        <w:rFonts w:asciiTheme="minorHAnsi" w:hAnsiTheme="minorHAnsi"/>
        <w:sz w:val="18"/>
      </w:rPr>
      <w:fldChar w:fldCharType="end"/>
    </w:r>
  </w:p>
  <w:p w:rsidR="00827A30" w:rsidRDefault="00827A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4FF" w:rsidRDefault="00B304FF">
      <w:r>
        <w:separator/>
      </w:r>
    </w:p>
  </w:footnote>
  <w:footnote w:type="continuationSeparator" w:id="0">
    <w:p w:rsidR="00B304FF" w:rsidRDefault="00B304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A30" w:rsidRPr="002F358F" w:rsidRDefault="00827A30" w:rsidP="005A2BC8">
    <w:pPr>
      <w:pStyle w:val="Header"/>
      <w:jc w:val="right"/>
      <w:rPr>
        <w:rFonts w:asciiTheme="minorHAnsi" w:hAnsiTheme="minorHAnsi"/>
        <w:sz w:val="18"/>
        <w:szCs w:val="20"/>
        <w:highlight w:val="yellow"/>
      </w:rPr>
    </w:pPr>
    <w:r w:rsidRPr="002F358F">
      <w:rPr>
        <w:rFonts w:asciiTheme="minorHAnsi" w:hAnsiTheme="minorHAnsi"/>
        <w:sz w:val="18"/>
        <w:szCs w:val="20"/>
        <w:highlight w:val="yellow"/>
      </w:rPr>
      <w:t>[Insert Business Name]</w:t>
    </w:r>
  </w:p>
  <w:p w:rsidR="00827A30" w:rsidRPr="002F358F" w:rsidRDefault="00827A30" w:rsidP="005A2BC8">
    <w:pPr>
      <w:pStyle w:val="Header"/>
      <w:jc w:val="right"/>
      <w:rPr>
        <w:rFonts w:asciiTheme="minorHAnsi" w:hAnsiTheme="minorHAnsi"/>
        <w:sz w:val="18"/>
        <w:szCs w:val="20"/>
        <w:highlight w:val="yellow"/>
      </w:rPr>
    </w:pPr>
    <w:r w:rsidRPr="002F358F">
      <w:rPr>
        <w:rFonts w:asciiTheme="minorHAnsi" w:hAnsiTheme="minorHAnsi"/>
        <w:sz w:val="18"/>
        <w:szCs w:val="20"/>
        <w:highlight w:val="yellow"/>
      </w:rPr>
      <w:t>[Insert Date]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A3154"/>
    <w:multiLevelType w:val="hybridMultilevel"/>
    <w:tmpl w:val="5B7629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1F3C83"/>
    <w:multiLevelType w:val="hybridMultilevel"/>
    <w:tmpl w:val="7FF2FD0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07CA1"/>
    <w:multiLevelType w:val="hybridMultilevel"/>
    <w:tmpl w:val="25C8E39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8E5E52"/>
    <w:multiLevelType w:val="multilevel"/>
    <w:tmpl w:val="8FDC8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A2478C"/>
    <w:multiLevelType w:val="hybridMultilevel"/>
    <w:tmpl w:val="28627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34B22"/>
    <w:multiLevelType w:val="hybridMultilevel"/>
    <w:tmpl w:val="1A9C138C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5B3A3B"/>
    <w:multiLevelType w:val="multilevel"/>
    <w:tmpl w:val="30825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541237"/>
    <w:multiLevelType w:val="hybridMultilevel"/>
    <w:tmpl w:val="A4B89F8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2D3DBC"/>
    <w:multiLevelType w:val="hybridMultilevel"/>
    <w:tmpl w:val="9838133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766D72"/>
    <w:multiLevelType w:val="multilevel"/>
    <w:tmpl w:val="14822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264B1A"/>
    <w:multiLevelType w:val="hybridMultilevel"/>
    <w:tmpl w:val="6FC41AF2"/>
    <w:lvl w:ilvl="0" w:tplc="FC169266">
      <w:start w:val="1"/>
      <w:numFmt w:val="bullet"/>
      <w:pStyle w:val="BPB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C4F5D"/>
    <w:multiLevelType w:val="hybridMultilevel"/>
    <w:tmpl w:val="DB2261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9B3BFC"/>
    <w:multiLevelType w:val="hybridMultilevel"/>
    <w:tmpl w:val="B4BE6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1015F4"/>
    <w:multiLevelType w:val="hybridMultilevel"/>
    <w:tmpl w:val="E08AB31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345F33"/>
    <w:multiLevelType w:val="hybridMultilevel"/>
    <w:tmpl w:val="C4C8D8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42D70DC"/>
    <w:multiLevelType w:val="hybridMultilevel"/>
    <w:tmpl w:val="09729B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CE2A87"/>
    <w:multiLevelType w:val="multilevel"/>
    <w:tmpl w:val="9232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157F1C"/>
    <w:multiLevelType w:val="hybridMultilevel"/>
    <w:tmpl w:val="7908C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8E570E"/>
    <w:multiLevelType w:val="hybridMultilevel"/>
    <w:tmpl w:val="0B0C3406"/>
    <w:lvl w:ilvl="0" w:tplc="FFFFFFFF">
      <w:start w:val="1"/>
      <w:numFmt w:val="bullet"/>
      <w:pStyle w:val="BL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7210BB2"/>
    <w:multiLevelType w:val="hybridMultilevel"/>
    <w:tmpl w:val="C2D632F2"/>
    <w:lvl w:ilvl="0" w:tplc="F5C064F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682312"/>
    <w:multiLevelType w:val="multilevel"/>
    <w:tmpl w:val="8DAA4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7961ABF"/>
    <w:multiLevelType w:val="multilevel"/>
    <w:tmpl w:val="5B903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8E66920"/>
    <w:multiLevelType w:val="hybridMultilevel"/>
    <w:tmpl w:val="812626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2286C"/>
    <w:multiLevelType w:val="hybridMultilevel"/>
    <w:tmpl w:val="FDA420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81438D"/>
    <w:multiLevelType w:val="hybridMultilevel"/>
    <w:tmpl w:val="61407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3522A4"/>
    <w:multiLevelType w:val="hybridMultilevel"/>
    <w:tmpl w:val="0F2C7682"/>
    <w:lvl w:ilvl="0" w:tplc="35707D4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C306E2D"/>
    <w:multiLevelType w:val="multilevel"/>
    <w:tmpl w:val="674AF4D4"/>
    <w:lvl w:ilvl="0">
      <w:start w:val="1"/>
      <w:numFmt w:val="bullet"/>
      <w:lvlText w:val=""/>
      <w:lvlJc w:val="left"/>
      <w:pPr>
        <w:tabs>
          <w:tab w:val="num" w:pos="640"/>
        </w:tabs>
        <w:ind w:left="6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0"/>
        </w:tabs>
        <w:ind w:left="35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0"/>
        </w:tabs>
        <w:ind w:left="56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333B91"/>
    <w:multiLevelType w:val="hybridMultilevel"/>
    <w:tmpl w:val="07D49C1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756116"/>
    <w:multiLevelType w:val="hybridMultilevel"/>
    <w:tmpl w:val="F41EB2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403C22"/>
    <w:multiLevelType w:val="multilevel"/>
    <w:tmpl w:val="5C104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982AFD"/>
    <w:multiLevelType w:val="multilevel"/>
    <w:tmpl w:val="E602A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472860"/>
    <w:multiLevelType w:val="hybridMultilevel"/>
    <w:tmpl w:val="5E9860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F80760"/>
    <w:multiLevelType w:val="hybridMultilevel"/>
    <w:tmpl w:val="4CB2E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97D02"/>
    <w:multiLevelType w:val="hybridMultilevel"/>
    <w:tmpl w:val="FE047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61521"/>
    <w:multiLevelType w:val="hybridMultilevel"/>
    <w:tmpl w:val="42DEC69C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53376BA"/>
    <w:multiLevelType w:val="multilevel"/>
    <w:tmpl w:val="26249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6A049D"/>
    <w:multiLevelType w:val="multilevel"/>
    <w:tmpl w:val="625A6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B213FE"/>
    <w:multiLevelType w:val="hybridMultilevel"/>
    <w:tmpl w:val="4C083C92"/>
    <w:lvl w:ilvl="0" w:tplc="04090001">
      <w:start w:val="1"/>
      <w:numFmt w:val="bullet"/>
      <w:lvlText w:val=""/>
      <w:lvlJc w:val="left"/>
      <w:pPr>
        <w:ind w:left="3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38" w15:restartNumberingAfterBreak="0">
    <w:nsid w:val="7CC30B55"/>
    <w:multiLevelType w:val="hybridMultilevel"/>
    <w:tmpl w:val="DE841EC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7F30F8"/>
    <w:multiLevelType w:val="hybridMultilevel"/>
    <w:tmpl w:val="A5C8939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19"/>
  </w:num>
  <w:num w:numId="4">
    <w:abstractNumId w:val="34"/>
  </w:num>
  <w:num w:numId="5">
    <w:abstractNumId w:val="20"/>
  </w:num>
  <w:num w:numId="6">
    <w:abstractNumId w:val="38"/>
  </w:num>
  <w:num w:numId="7">
    <w:abstractNumId w:val="39"/>
  </w:num>
  <w:num w:numId="8">
    <w:abstractNumId w:val="5"/>
  </w:num>
  <w:num w:numId="9">
    <w:abstractNumId w:val="13"/>
  </w:num>
  <w:num w:numId="10">
    <w:abstractNumId w:val="2"/>
  </w:num>
  <w:num w:numId="11">
    <w:abstractNumId w:val="8"/>
  </w:num>
  <w:num w:numId="12">
    <w:abstractNumId w:val="27"/>
  </w:num>
  <w:num w:numId="13">
    <w:abstractNumId w:val="1"/>
  </w:num>
  <w:num w:numId="14">
    <w:abstractNumId w:val="22"/>
  </w:num>
  <w:num w:numId="15">
    <w:abstractNumId w:val="26"/>
  </w:num>
  <w:num w:numId="16">
    <w:abstractNumId w:val="36"/>
  </w:num>
  <w:num w:numId="17">
    <w:abstractNumId w:val="3"/>
  </w:num>
  <w:num w:numId="18">
    <w:abstractNumId w:val="23"/>
  </w:num>
  <w:num w:numId="19">
    <w:abstractNumId w:val="37"/>
  </w:num>
  <w:num w:numId="20">
    <w:abstractNumId w:val="35"/>
  </w:num>
  <w:num w:numId="21">
    <w:abstractNumId w:val="30"/>
  </w:num>
  <w:num w:numId="22">
    <w:abstractNumId w:val="7"/>
  </w:num>
  <w:num w:numId="23">
    <w:abstractNumId w:val="16"/>
  </w:num>
  <w:num w:numId="24">
    <w:abstractNumId w:val="9"/>
  </w:num>
  <w:num w:numId="25">
    <w:abstractNumId w:val="21"/>
  </w:num>
  <w:num w:numId="26">
    <w:abstractNumId w:val="29"/>
  </w:num>
  <w:num w:numId="27">
    <w:abstractNumId w:val="6"/>
  </w:num>
  <w:num w:numId="28">
    <w:abstractNumId w:val="18"/>
  </w:num>
  <w:num w:numId="29">
    <w:abstractNumId w:val="10"/>
  </w:num>
  <w:num w:numId="30">
    <w:abstractNumId w:val="32"/>
  </w:num>
  <w:num w:numId="31">
    <w:abstractNumId w:val="31"/>
  </w:num>
  <w:num w:numId="32">
    <w:abstractNumId w:val="4"/>
  </w:num>
  <w:num w:numId="33">
    <w:abstractNumId w:val="33"/>
  </w:num>
  <w:num w:numId="34">
    <w:abstractNumId w:val="15"/>
  </w:num>
  <w:num w:numId="35">
    <w:abstractNumId w:val="17"/>
  </w:num>
  <w:num w:numId="36">
    <w:abstractNumId w:val="11"/>
  </w:num>
  <w:num w:numId="37">
    <w:abstractNumId w:val="14"/>
  </w:num>
  <w:num w:numId="38">
    <w:abstractNumId w:val="0"/>
  </w:num>
  <w:num w:numId="39">
    <w:abstractNumId w:val="12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B7"/>
    <w:rsid w:val="00000E20"/>
    <w:rsid w:val="000010D1"/>
    <w:rsid w:val="00002041"/>
    <w:rsid w:val="000109CD"/>
    <w:rsid w:val="00010D63"/>
    <w:rsid w:val="0001221B"/>
    <w:rsid w:val="0001297E"/>
    <w:rsid w:val="00013C88"/>
    <w:rsid w:val="00020D3D"/>
    <w:rsid w:val="000302D7"/>
    <w:rsid w:val="00032D46"/>
    <w:rsid w:val="00034432"/>
    <w:rsid w:val="000351E0"/>
    <w:rsid w:val="00036AF9"/>
    <w:rsid w:val="000451EA"/>
    <w:rsid w:val="00045731"/>
    <w:rsid w:val="00050F8A"/>
    <w:rsid w:val="00061631"/>
    <w:rsid w:val="00062217"/>
    <w:rsid w:val="000633CC"/>
    <w:rsid w:val="000647AF"/>
    <w:rsid w:val="00065E3D"/>
    <w:rsid w:val="00065EFB"/>
    <w:rsid w:val="00077243"/>
    <w:rsid w:val="00081E33"/>
    <w:rsid w:val="00081EC1"/>
    <w:rsid w:val="00084007"/>
    <w:rsid w:val="00085CC0"/>
    <w:rsid w:val="000869D8"/>
    <w:rsid w:val="000879BA"/>
    <w:rsid w:val="000912C9"/>
    <w:rsid w:val="00094B96"/>
    <w:rsid w:val="00095B8F"/>
    <w:rsid w:val="00097106"/>
    <w:rsid w:val="000976E4"/>
    <w:rsid w:val="00097E4C"/>
    <w:rsid w:val="000A1ADC"/>
    <w:rsid w:val="000A2E3B"/>
    <w:rsid w:val="000A3743"/>
    <w:rsid w:val="000A58F7"/>
    <w:rsid w:val="000A5A37"/>
    <w:rsid w:val="000A7850"/>
    <w:rsid w:val="000A7DB9"/>
    <w:rsid w:val="000B17B5"/>
    <w:rsid w:val="000B5614"/>
    <w:rsid w:val="000C1DB5"/>
    <w:rsid w:val="000C5468"/>
    <w:rsid w:val="000D14B3"/>
    <w:rsid w:val="000D319E"/>
    <w:rsid w:val="000D461A"/>
    <w:rsid w:val="000D76B5"/>
    <w:rsid w:val="000E016E"/>
    <w:rsid w:val="000E4AEC"/>
    <w:rsid w:val="000F0819"/>
    <w:rsid w:val="000F5BD7"/>
    <w:rsid w:val="000F61C6"/>
    <w:rsid w:val="000F719C"/>
    <w:rsid w:val="00100F91"/>
    <w:rsid w:val="00102581"/>
    <w:rsid w:val="00103087"/>
    <w:rsid w:val="001036E8"/>
    <w:rsid w:val="00107E72"/>
    <w:rsid w:val="00110634"/>
    <w:rsid w:val="0011071C"/>
    <w:rsid w:val="001127A6"/>
    <w:rsid w:val="00115790"/>
    <w:rsid w:val="00121E78"/>
    <w:rsid w:val="00122A1A"/>
    <w:rsid w:val="00123BAE"/>
    <w:rsid w:val="0012582F"/>
    <w:rsid w:val="00126C97"/>
    <w:rsid w:val="00126E77"/>
    <w:rsid w:val="00127B91"/>
    <w:rsid w:val="0013489E"/>
    <w:rsid w:val="00135D94"/>
    <w:rsid w:val="0014120F"/>
    <w:rsid w:val="00152C23"/>
    <w:rsid w:val="0015353E"/>
    <w:rsid w:val="00155486"/>
    <w:rsid w:val="00156377"/>
    <w:rsid w:val="00161375"/>
    <w:rsid w:val="00161C31"/>
    <w:rsid w:val="00163140"/>
    <w:rsid w:val="001642D6"/>
    <w:rsid w:val="00165CA2"/>
    <w:rsid w:val="00171D5F"/>
    <w:rsid w:val="001744A9"/>
    <w:rsid w:val="00176C24"/>
    <w:rsid w:val="001813A7"/>
    <w:rsid w:val="0018303F"/>
    <w:rsid w:val="00183941"/>
    <w:rsid w:val="0019061A"/>
    <w:rsid w:val="00191518"/>
    <w:rsid w:val="001A13E2"/>
    <w:rsid w:val="001A1756"/>
    <w:rsid w:val="001A5EB1"/>
    <w:rsid w:val="001A738E"/>
    <w:rsid w:val="001B48C3"/>
    <w:rsid w:val="001B5054"/>
    <w:rsid w:val="001B6BFA"/>
    <w:rsid w:val="001C088F"/>
    <w:rsid w:val="001C166C"/>
    <w:rsid w:val="001C299A"/>
    <w:rsid w:val="001C78AF"/>
    <w:rsid w:val="001D1CF5"/>
    <w:rsid w:val="001D617D"/>
    <w:rsid w:val="001E0827"/>
    <w:rsid w:val="001E59E3"/>
    <w:rsid w:val="001F37F6"/>
    <w:rsid w:val="001F6A30"/>
    <w:rsid w:val="00201ECB"/>
    <w:rsid w:val="00205DAC"/>
    <w:rsid w:val="00206A06"/>
    <w:rsid w:val="00210722"/>
    <w:rsid w:val="00215FBA"/>
    <w:rsid w:val="00224AD5"/>
    <w:rsid w:val="00224D27"/>
    <w:rsid w:val="00224DDA"/>
    <w:rsid w:val="00226CFE"/>
    <w:rsid w:val="00227E5B"/>
    <w:rsid w:val="00230226"/>
    <w:rsid w:val="002305CD"/>
    <w:rsid w:val="002318C4"/>
    <w:rsid w:val="00234085"/>
    <w:rsid w:val="00236C18"/>
    <w:rsid w:val="0024060E"/>
    <w:rsid w:val="00243D35"/>
    <w:rsid w:val="00245FE0"/>
    <w:rsid w:val="00250D69"/>
    <w:rsid w:val="00254954"/>
    <w:rsid w:val="00260DBF"/>
    <w:rsid w:val="00262EDE"/>
    <w:rsid w:val="002668FF"/>
    <w:rsid w:val="002712EB"/>
    <w:rsid w:val="00271B4F"/>
    <w:rsid w:val="00274E84"/>
    <w:rsid w:val="002758DF"/>
    <w:rsid w:val="00275A2F"/>
    <w:rsid w:val="0027638F"/>
    <w:rsid w:val="00280CFB"/>
    <w:rsid w:val="0028534C"/>
    <w:rsid w:val="0029017E"/>
    <w:rsid w:val="0029349C"/>
    <w:rsid w:val="00295548"/>
    <w:rsid w:val="002A5DE6"/>
    <w:rsid w:val="002B3734"/>
    <w:rsid w:val="002B44A3"/>
    <w:rsid w:val="002D1ACE"/>
    <w:rsid w:val="002D2D5B"/>
    <w:rsid w:val="002D2F45"/>
    <w:rsid w:val="002D338F"/>
    <w:rsid w:val="002D3C26"/>
    <w:rsid w:val="002D7278"/>
    <w:rsid w:val="002E0464"/>
    <w:rsid w:val="002E1DB9"/>
    <w:rsid w:val="002E336C"/>
    <w:rsid w:val="002E3B82"/>
    <w:rsid w:val="002E561C"/>
    <w:rsid w:val="002E697B"/>
    <w:rsid w:val="002F025D"/>
    <w:rsid w:val="002F1A0D"/>
    <w:rsid w:val="002F358F"/>
    <w:rsid w:val="00301F20"/>
    <w:rsid w:val="00302A95"/>
    <w:rsid w:val="003071E5"/>
    <w:rsid w:val="00312597"/>
    <w:rsid w:val="00314709"/>
    <w:rsid w:val="003168A2"/>
    <w:rsid w:val="00321CB3"/>
    <w:rsid w:val="00323A0B"/>
    <w:rsid w:val="00325430"/>
    <w:rsid w:val="00326663"/>
    <w:rsid w:val="00331222"/>
    <w:rsid w:val="00332BB3"/>
    <w:rsid w:val="00334B46"/>
    <w:rsid w:val="00342956"/>
    <w:rsid w:val="00352540"/>
    <w:rsid w:val="003525CA"/>
    <w:rsid w:val="003558E1"/>
    <w:rsid w:val="00356D2F"/>
    <w:rsid w:val="00360518"/>
    <w:rsid w:val="00360EA9"/>
    <w:rsid w:val="00362833"/>
    <w:rsid w:val="00365FA5"/>
    <w:rsid w:val="00377330"/>
    <w:rsid w:val="003840B1"/>
    <w:rsid w:val="00384EA2"/>
    <w:rsid w:val="00386FB6"/>
    <w:rsid w:val="003923E5"/>
    <w:rsid w:val="00392C42"/>
    <w:rsid w:val="00394D75"/>
    <w:rsid w:val="003A1BD0"/>
    <w:rsid w:val="003A2119"/>
    <w:rsid w:val="003A225A"/>
    <w:rsid w:val="003A2623"/>
    <w:rsid w:val="003A4438"/>
    <w:rsid w:val="003A5BF4"/>
    <w:rsid w:val="003A74EE"/>
    <w:rsid w:val="003B02D3"/>
    <w:rsid w:val="003C702B"/>
    <w:rsid w:val="003C71DA"/>
    <w:rsid w:val="003D193E"/>
    <w:rsid w:val="003D5631"/>
    <w:rsid w:val="003D6068"/>
    <w:rsid w:val="003E4637"/>
    <w:rsid w:val="003E4EA9"/>
    <w:rsid w:val="003F2949"/>
    <w:rsid w:val="00403433"/>
    <w:rsid w:val="00405E6B"/>
    <w:rsid w:val="00407E1F"/>
    <w:rsid w:val="00417AE5"/>
    <w:rsid w:val="00417CD4"/>
    <w:rsid w:val="00425320"/>
    <w:rsid w:val="00426F3D"/>
    <w:rsid w:val="00432F64"/>
    <w:rsid w:val="00433C8F"/>
    <w:rsid w:val="00434ABF"/>
    <w:rsid w:val="00436C91"/>
    <w:rsid w:val="004372DB"/>
    <w:rsid w:val="00441EE5"/>
    <w:rsid w:val="00442BAD"/>
    <w:rsid w:val="00444664"/>
    <w:rsid w:val="004477AF"/>
    <w:rsid w:val="004539B8"/>
    <w:rsid w:val="004541E9"/>
    <w:rsid w:val="004553CA"/>
    <w:rsid w:val="00455C18"/>
    <w:rsid w:val="004565A3"/>
    <w:rsid w:val="004574F6"/>
    <w:rsid w:val="00471E8D"/>
    <w:rsid w:val="00486A2F"/>
    <w:rsid w:val="00486B1E"/>
    <w:rsid w:val="0049230E"/>
    <w:rsid w:val="0049238A"/>
    <w:rsid w:val="004A03B4"/>
    <w:rsid w:val="004A0AE9"/>
    <w:rsid w:val="004A3C9A"/>
    <w:rsid w:val="004A4BC3"/>
    <w:rsid w:val="004A677D"/>
    <w:rsid w:val="004B4226"/>
    <w:rsid w:val="004C00CB"/>
    <w:rsid w:val="004C524D"/>
    <w:rsid w:val="004D0E2B"/>
    <w:rsid w:val="004D3661"/>
    <w:rsid w:val="004D4D34"/>
    <w:rsid w:val="004E002A"/>
    <w:rsid w:val="004E0A0C"/>
    <w:rsid w:val="004E7ABE"/>
    <w:rsid w:val="004F0795"/>
    <w:rsid w:val="00506F21"/>
    <w:rsid w:val="00510AE7"/>
    <w:rsid w:val="00510C97"/>
    <w:rsid w:val="00514155"/>
    <w:rsid w:val="005172D6"/>
    <w:rsid w:val="00521AE5"/>
    <w:rsid w:val="00522B47"/>
    <w:rsid w:val="005242EA"/>
    <w:rsid w:val="00526CE8"/>
    <w:rsid w:val="00527A37"/>
    <w:rsid w:val="005400F3"/>
    <w:rsid w:val="00540643"/>
    <w:rsid w:val="005410F3"/>
    <w:rsid w:val="005454CE"/>
    <w:rsid w:val="0054575D"/>
    <w:rsid w:val="00545C42"/>
    <w:rsid w:val="00545ECA"/>
    <w:rsid w:val="00550401"/>
    <w:rsid w:val="005507D2"/>
    <w:rsid w:val="0055178F"/>
    <w:rsid w:val="00551DBA"/>
    <w:rsid w:val="005552F4"/>
    <w:rsid w:val="00561C7C"/>
    <w:rsid w:val="00563473"/>
    <w:rsid w:val="0056399D"/>
    <w:rsid w:val="00571902"/>
    <w:rsid w:val="00572D44"/>
    <w:rsid w:val="00573324"/>
    <w:rsid w:val="0057405D"/>
    <w:rsid w:val="0057599D"/>
    <w:rsid w:val="00575C76"/>
    <w:rsid w:val="00580D17"/>
    <w:rsid w:val="00582847"/>
    <w:rsid w:val="00583C7B"/>
    <w:rsid w:val="005851E1"/>
    <w:rsid w:val="00586002"/>
    <w:rsid w:val="00586441"/>
    <w:rsid w:val="005914FB"/>
    <w:rsid w:val="00591541"/>
    <w:rsid w:val="00595009"/>
    <w:rsid w:val="005A194B"/>
    <w:rsid w:val="005A2BC8"/>
    <w:rsid w:val="005A34BE"/>
    <w:rsid w:val="005A5E7B"/>
    <w:rsid w:val="005B00AE"/>
    <w:rsid w:val="005B3518"/>
    <w:rsid w:val="005B7824"/>
    <w:rsid w:val="005B7D96"/>
    <w:rsid w:val="005C0B94"/>
    <w:rsid w:val="005C11A0"/>
    <w:rsid w:val="005C2E6E"/>
    <w:rsid w:val="005C42C2"/>
    <w:rsid w:val="005C6179"/>
    <w:rsid w:val="005D0962"/>
    <w:rsid w:val="005E2BCF"/>
    <w:rsid w:val="005F39E9"/>
    <w:rsid w:val="005F6D57"/>
    <w:rsid w:val="0060290F"/>
    <w:rsid w:val="00602F5F"/>
    <w:rsid w:val="00603085"/>
    <w:rsid w:val="0060383B"/>
    <w:rsid w:val="00607696"/>
    <w:rsid w:val="00610752"/>
    <w:rsid w:val="00614786"/>
    <w:rsid w:val="00615B5F"/>
    <w:rsid w:val="006168FF"/>
    <w:rsid w:val="0061769D"/>
    <w:rsid w:val="006211F1"/>
    <w:rsid w:val="00621EC9"/>
    <w:rsid w:val="00623387"/>
    <w:rsid w:val="00624690"/>
    <w:rsid w:val="006322B4"/>
    <w:rsid w:val="00632303"/>
    <w:rsid w:val="00635F54"/>
    <w:rsid w:val="00644796"/>
    <w:rsid w:val="00657685"/>
    <w:rsid w:val="00664069"/>
    <w:rsid w:val="00665C65"/>
    <w:rsid w:val="006734B2"/>
    <w:rsid w:val="00686273"/>
    <w:rsid w:val="0069058B"/>
    <w:rsid w:val="006A3DD4"/>
    <w:rsid w:val="006A5D92"/>
    <w:rsid w:val="006A6A60"/>
    <w:rsid w:val="006B0B79"/>
    <w:rsid w:val="006B311F"/>
    <w:rsid w:val="006B4785"/>
    <w:rsid w:val="006B4CCB"/>
    <w:rsid w:val="006C3418"/>
    <w:rsid w:val="006C4A79"/>
    <w:rsid w:val="006C6C46"/>
    <w:rsid w:val="006D1264"/>
    <w:rsid w:val="006D3E89"/>
    <w:rsid w:val="006D6500"/>
    <w:rsid w:val="006E0313"/>
    <w:rsid w:val="006E5232"/>
    <w:rsid w:val="006F37BA"/>
    <w:rsid w:val="006F4100"/>
    <w:rsid w:val="0070269C"/>
    <w:rsid w:val="007056A9"/>
    <w:rsid w:val="0070609E"/>
    <w:rsid w:val="007076E4"/>
    <w:rsid w:val="0071678E"/>
    <w:rsid w:val="007224BA"/>
    <w:rsid w:val="00724A1F"/>
    <w:rsid w:val="00726687"/>
    <w:rsid w:val="00726DF4"/>
    <w:rsid w:val="00726F62"/>
    <w:rsid w:val="007338A5"/>
    <w:rsid w:val="007357D1"/>
    <w:rsid w:val="00740524"/>
    <w:rsid w:val="00740D11"/>
    <w:rsid w:val="00746E3A"/>
    <w:rsid w:val="00750524"/>
    <w:rsid w:val="00753BE8"/>
    <w:rsid w:val="00754266"/>
    <w:rsid w:val="00754EF8"/>
    <w:rsid w:val="00756569"/>
    <w:rsid w:val="007606F0"/>
    <w:rsid w:val="00760B09"/>
    <w:rsid w:val="007666B3"/>
    <w:rsid w:val="00766BED"/>
    <w:rsid w:val="00773576"/>
    <w:rsid w:val="00775CBC"/>
    <w:rsid w:val="00782DCF"/>
    <w:rsid w:val="00782E30"/>
    <w:rsid w:val="00783069"/>
    <w:rsid w:val="00796D91"/>
    <w:rsid w:val="007A0808"/>
    <w:rsid w:val="007A0F58"/>
    <w:rsid w:val="007A5948"/>
    <w:rsid w:val="007A5A20"/>
    <w:rsid w:val="007A6BD8"/>
    <w:rsid w:val="007B1A18"/>
    <w:rsid w:val="007B2422"/>
    <w:rsid w:val="007B38E9"/>
    <w:rsid w:val="007B3BE5"/>
    <w:rsid w:val="007B5011"/>
    <w:rsid w:val="007B686E"/>
    <w:rsid w:val="007C4800"/>
    <w:rsid w:val="007D02BD"/>
    <w:rsid w:val="007D514C"/>
    <w:rsid w:val="007E2202"/>
    <w:rsid w:val="007E28EB"/>
    <w:rsid w:val="007E2A9B"/>
    <w:rsid w:val="007E4782"/>
    <w:rsid w:val="007E57B1"/>
    <w:rsid w:val="007F11F2"/>
    <w:rsid w:val="007F2843"/>
    <w:rsid w:val="007F4B78"/>
    <w:rsid w:val="007F4F39"/>
    <w:rsid w:val="00800A4D"/>
    <w:rsid w:val="00801017"/>
    <w:rsid w:val="00803E02"/>
    <w:rsid w:val="008146AB"/>
    <w:rsid w:val="00814704"/>
    <w:rsid w:val="0081569A"/>
    <w:rsid w:val="00816383"/>
    <w:rsid w:val="0082258D"/>
    <w:rsid w:val="00824BB2"/>
    <w:rsid w:val="00825C4C"/>
    <w:rsid w:val="00827A30"/>
    <w:rsid w:val="00830BDD"/>
    <w:rsid w:val="00840BAF"/>
    <w:rsid w:val="00842073"/>
    <w:rsid w:val="0084272D"/>
    <w:rsid w:val="00857425"/>
    <w:rsid w:val="00857BA8"/>
    <w:rsid w:val="00861A8B"/>
    <w:rsid w:val="00864DAF"/>
    <w:rsid w:val="008724E4"/>
    <w:rsid w:val="00872ACC"/>
    <w:rsid w:val="008773CE"/>
    <w:rsid w:val="00877647"/>
    <w:rsid w:val="00880F4D"/>
    <w:rsid w:val="00885569"/>
    <w:rsid w:val="00890920"/>
    <w:rsid w:val="008A437B"/>
    <w:rsid w:val="008A4BE2"/>
    <w:rsid w:val="008A556E"/>
    <w:rsid w:val="008A742F"/>
    <w:rsid w:val="008B3E58"/>
    <w:rsid w:val="008C2778"/>
    <w:rsid w:val="008D4EEC"/>
    <w:rsid w:val="008D6615"/>
    <w:rsid w:val="008E1FF8"/>
    <w:rsid w:val="008E2DD5"/>
    <w:rsid w:val="008E6548"/>
    <w:rsid w:val="008F1006"/>
    <w:rsid w:val="008F61F4"/>
    <w:rsid w:val="00901C0A"/>
    <w:rsid w:val="00902F95"/>
    <w:rsid w:val="009034E3"/>
    <w:rsid w:val="00907CCC"/>
    <w:rsid w:val="009155AD"/>
    <w:rsid w:val="00917270"/>
    <w:rsid w:val="00932B0A"/>
    <w:rsid w:val="00941432"/>
    <w:rsid w:val="00944FED"/>
    <w:rsid w:val="00952FB0"/>
    <w:rsid w:val="00961A11"/>
    <w:rsid w:val="0096214F"/>
    <w:rsid w:val="0096474E"/>
    <w:rsid w:val="00970FA0"/>
    <w:rsid w:val="00972237"/>
    <w:rsid w:val="00980031"/>
    <w:rsid w:val="009808B7"/>
    <w:rsid w:val="009811F8"/>
    <w:rsid w:val="00994C41"/>
    <w:rsid w:val="009954E5"/>
    <w:rsid w:val="009A184D"/>
    <w:rsid w:val="009A422A"/>
    <w:rsid w:val="009A562C"/>
    <w:rsid w:val="009A5FD6"/>
    <w:rsid w:val="009B4DCC"/>
    <w:rsid w:val="009B7774"/>
    <w:rsid w:val="009C370C"/>
    <w:rsid w:val="009C3BD1"/>
    <w:rsid w:val="009C5007"/>
    <w:rsid w:val="009D0179"/>
    <w:rsid w:val="009D0223"/>
    <w:rsid w:val="009D3927"/>
    <w:rsid w:val="009D3D84"/>
    <w:rsid w:val="009D4A43"/>
    <w:rsid w:val="009D4DB0"/>
    <w:rsid w:val="009E02E2"/>
    <w:rsid w:val="009E193A"/>
    <w:rsid w:val="009E3BDC"/>
    <w:rsid w:val="009E3E1A"/>
    <w:rsid w:val="009E55D8"/>
    <w:rsid w:val="009F7F11"/>
    <w:rsid w:val="00A017D8"/>
    <w:rsid w:val="00A049F6"/>
    <w:rsid w:val="00A05149"/>
    <w:rsid w:val="00A11CAE"/>
    <w:rsid w:val="00A12748"/>
    <w:rsid w:val="00A213F5"/>
    <w:rsid w:val="00A25CA0"/>
    <w:rsid w:val="00A323C1"/>
    <w:rsid w:val="00A33799"/>
    <w:rsid w:val="00A379A4"/>
    <w:rsid w:val="00A41804"/>
    <w:rsid w:val="00A42C27"/>
    <w:rsid w:val="00A50147"/>
    <w:rsid w:val="00A5043B"/>
    <w:rsid w:val="00A51A64"/>
    <w:rsid w:val="00A66D8E"/>
    <w:rsid w:val="00A7165E"/>
    <w:rsid w:val="00A72474"/>
    <w:rsid w:val="00A733BF"/>
    <w:rsid w:val="00A73BEB"/>
    <w:rsid w:val="00A771A5"/>
    <w:rsid w:val="00A813E8"/>
    <w:rsid w:val="00A82CE0"/>
    <w:rsid w:val="00A83B9C"/>
    <w:rsid w:val="00A83EBE"/>
    <w:rsid w:val="00A8736E"/>
    <w:rsid w:val="00A9300C"/>
    <w:rsid w:val="00AA2E08"/>
    <w:rsid w:val="00AA3CBE"/>
    <w:rsid w:val="00AA5173"/>
    <w:rsid w:val="00AA5850"/>
    <w:rsid w:val="00AA6AE8"/>
    <w:rsid w:val="00AB00E9"/>
    <w:rsid w:val="00AB0A07"/>
    <w:rsid w:val="00AB1B52"/>
    <w:rsid w:val="00AB2591"/>
    <w:rsid w:val="00AB6CAD"/>
    <w:rsid w:val="00AB6FF7"/>
    <w:rsid w:val="00AB7B5D"/>
    <w:rsid w:val="00AB7F99"/>
    <w:rsid w:val="00AC0EAC"/>
    <w:rsid w:val="00AC1C20"/>
    <w:rsid w:val="00AC2317"/>
    <w:rsid w:val="00AC2406"/>
    <w:rsid w:val="00AC3EB4"/>
    <w:rsid w:val="00AC43C7"/>
    <w:rsid w:val="00AD2BD2"/>
    <w:rsid w:val="00AE57B7"/>
    <w:rsid w:val="00AE7B15"/>
    <w:rsid w:val="00AF2B42"/>
    <w:rsid w:val="00AF2F00"/>
    <w:rsid w:val="00AF49F2"/>
    <w:rsid w:val="00B01609"/>
    <w:rsid w:val="00B0497A"/>
    <w:rsid w:val="00B07AD4"/>
    <w:rsid w:val="00B16DD3"/>
    <w:rsid w:val="00B250EC"/>
    <w:rsid w:val="00B2683B"/>
    <w:rsid w:val="00B304FF"/>
    <w:rsid w:val="00B32A69"/>
    <w:rsid w:val="00B44F1A"/>
    <w:rsid w:val="00B462D7"/>
    <w:rsid w:val="00B47035"/>
    <w:rsid w:val="00B47786"/>
    <w:rsid w:val="00B53860"/>
    <w:rsid w:val="00B61022"/>
    <w:rsid w:val="00B67090"/>
    <w:rsid w:val="00B77143"/>
    <w:rsid w:val="00B82F8D"/>
    <w:rsid w:val="00B97D3A"/>
    <w:rsid w:val="00B97D67"/>
    <w:rsid w:val="00BA31E9"/>
    <w:rsid w:val="00BA6558"/>
    <w:rsid w:val="00BB04A5"/>
    <w:rsid w:val="00BB0758"/>
    <w:rsid w:val="00BB14D7"/>
    <w:rsid w:val="00BB1543"/>
    <w:rsid w:val="00BC6BC3"/>
    <w:rsid w:val="00BC7917"/>
    <w:rsid w:val="00BD261F"/>
    <w:rsid w:val="00BD3E58"/>
    <w:rsid w:val="00BD733E"/>
    <w:rsid w:val="00BE08EB"/>
    <w:rsid w:val="00BE2C25"/>
    <w:rsid w:val="00BF27C1"/>
    <w:rsid w:val="00BF36ED"/>
    <w:rsid w:val="00C01DD5"/>
    <w:rsid w:val="00C030BA"/>
    <w:rsid w:val="00C03127"/>
    <w:rsid w:val="00C06D45"/>
    <w:rsid w:val="00C06FE3"/>
    <w:rsid w:val="00C10FC5"/>
    <w:rsid w:val="00C1595C"/>
    <w:rsid w:val="00C262DA"/>
    <w:rsid w:val="00C31770"/>
    <w:rsid w:val="00C32F29"/>
    <w:rsid w:val="00C3478D"/>
    <w:rsid w:val="00C366D1"/>
    <w:rsid w:val="00C44C34"/>
    <w:rsid w:val="00C45C52"/>
    <w:rsid w:val="00C51E54"/>
    <w:rsid w:val="00C5392D"/>
    <w:rsid w:val="00C566D8"/>
    <w:rsid w:val="00C6318F"/>
    <w:rsid w:val="00C63B76"/>
    <w:rsid w:val="00C645EF"/>
    <w:rsid w:val="00C66C44"/>
    <w:rsid w:val="00C67536"/>
    <w:rsid w:val="00C706D3"/>
    <w:rsid w:val="00C7100D"/>
    <w:rsid w:val="00C711A3"/>
    <w:rsid w:val="00C82404"/>
    <w:rsid w:val="00C84065"/>
    <w:rsid w:val="00C865B0"/>
    <w:rsid w:val="00C875F9"/>
    <w:rsid w:val="00C90716"/>
    <w:rsid w:val="00C90C33"/>
    <w:rsid w:val="00C937ED"/>
    <w:rsid w:val="00C93FC1"/>
    <w:rsid w:val="00C955D2"/>
    <w:rsid w:val="00CA686A"/>
    <w:rsid w:val="00CB123A"/>
    <w:rsid w:val="00CB4668"/>
    <w:rsid w:val="00CB4964"/>
    <w:rsid w:val="00CB7179"/>
    <w:rsid w:val="00CC0732"/>
    <w:rsid w:val="00CC7667"/>
    <w:rsid w:val="00CD44AA"/>
    <w:rsid w:val="00CD4E3A"/>
    <w:rsid w:val="00CE0E0B"/>
    <w:rsid w:val="00CE2328"/>
    <w:rsid w:val="00CE33E8"/>
    <w:rsid w:val="00CE57B8"/>
    <w:rsid w:val="00D0448E"/>
    <w:rsid w:val="00D108DC"/>
    <w:rsid w:val="00D10E66"/>
    <w:rsid w:val="00D12433"/>
    <w:rsid w:val="00D13988"/>
    <w:rsid w:val="00D20261"/>
    <w:rsid w:val="00D21476"/>
    <w:rsid w:val="00D23C21"/>
    <w:rsid w:val="00D25620"/>
    <w:rsid w:val="00D3519C"/>
    <w:rsid w:val="00D45E33"/>
    <w:rsid w:val="00D463C5"/>
    <w:rsid w:val="00D464AA"/>
    <w:rsid w:val="00D53CB7"/>
    <w:rsid w:val="00D55517"/>
    <w:rsid w:val="00D60A43"/>
    <w:rsid w:val="00D664E2"/>
    <w:rsid w:val="00D73858"/>
    <w:rsid w:val="00D745E1"/>
    <w:rsid w:val="00D7513A"/>
    <w:rsid w:val="00D75F42"/>
    <w:rsid w:val="00D84AA3"/>
    <w:rsid w:val="00D84FA7"/>
    <w:rsid w:val="00D855EA"/>
    <w:rsid w:val="00D87243"/>
    <w:rsid w:val="00DA2593"/>
    <w:rsid w:val="00DA49A9"/>
    <w:rsid w:val="00DA4F80"/>
    <w:rsid w:val="00DB3867"/>
    <w:rsid w:val="00DB5061"/>
    <w:rsid w:val="00DB56A1"/>
    <w:rsid w:val="00DC0B82"/>
    <w:rsid w:val="00DC1722"/>
    <w:rsid w:val="00DC23F0"/>
    <w:rsid w:val="00DC4C95"/>
    <w:rsid w:val="00DC72A0"/>
    <w:rsid w:val="00DD24D5"/>
    <w:rsid w:val="00DD28FB"/>
    <w:rsid w:val="00DD3B3F"/>
    <w:rsid w:val="00DD5688"/>
    <w:rsid w:val="00DE19BC"/>
    <w:rsid w:val="00DE1A6B"/>
    <w:rsid w:val="00DF1004"/>
    <w:rsid w:val="00DF1BBF"/>
    <w:rsid w:val="00DF43E9"/>
    <w:rsid w:val="00DF4535"/>
    <w:rsid w:val="00E01498"/>
    <w:rsid w:val="00E06231"/>
    <w:rsid w:val="00E108CA"/>
    <w:rsid w:val="00E1679A"/>
    <w:rsid w:val="00E265C7"/>
    <w:rsid w:val="00E2668B"/>
    <w:rsid w:val="00E2757D"/>
    <w:rsid w:val="00E3201F"/>
    <w:rsid w:val="00E33901"/>
    <w:rsid w:val="00E34173"/>
    <w:rsid w:val="00E41E2C"/>
    <w:rsid w:val="00E42671"/>
    <w:rsid w:val="00E43B28"/>
    <w:rsid w:val="00E47001"/>
    <w:rsid w:val="00E516EC"/>
    <w:rsid w:val="00E55EFD"/>
    <w:rsid w:val="00E56828"/>
    <w:rsid w:val="00E578A6"/>
    <w:rsid w:val="00E6011D"/>
    <w:rsid w:val="00E6371F"/>
    <w:rsid w:val="00E6380B"/>
    <w:rsid w:val="00E653C8"/>
    <w:rsid w:val="00E719CB"/>
    <w:rsid w:val="00E72FC4"/>
    <w:rsid w:val="00E73CC4"/>
    <w:rsid w:val="00E76B65"/>
    <w:rsid w:val="00E80164"/>
    <w:rsid w:val="00E81A12"/>
    <w:rsid w:val="00E82CF2"/>
    <w:rsid w:val="00E83B0D"/>
    <w:rsid w:val="00E84B34"/>
    <w:rsid w:val="00E919E8"/>
    <w:rsid w:val="00E9782A"/>
    <w:rsid w:val="00EA151E"/>
    <w:rsid w:val="00EA48D6"/>
    <w:rsid w:val="00EA5E07"/>
    <w:rsid w:val="00EB040C"/>
    <w:rsid w:val="00EB0BD4"/>
    <w:rsid w:val="00EB1CE7"/>
    <w:rsid w:val="00EB5BA2"/>
    <w:rsid w:val="00EB751D"/>
    <w:rsid w:val="00EC247B"/>
    <w:rsid w:val="00EC3F09"/>
    <w:rsid w:val="00EC648F"/>
    <w:rsid w:val="00ED6B0B"/>
    <w:rsid w:val="00ED7895"/>
    <w:rsid w:val="00EE0A96"/>
    <w:rsid w:val="00EE185C"/>
    <w:rsid w:val="00EE33F5"/>
    <w:rsid w:val="00EE3F20"/>
    <w:rsid w:val="00EF336D"/>
    <w:rsid w:val="00EF49A8"/>
    <w:rsid w:val="00F05778"/>
    <w:rsid w:val="00F132DB"/>
    <w:rsid w:val="00F15104"/>
    <w:rsid w:val="00F15AF2"/>
    <w:rsid w:val="00F203ED"/>
    <w:rsid w:val="00F20BFE"/>
    <w:rsid w:val="00F21504"/>
    <w:rsid w:val="00F22934"/>
    <w:rsid w:val="00F22CC4"/>
    <w:rsid w:val="00F26A58"/>
    <w:rsid w:val="00F26B99"/>
    <w:rsid w:val="00F33ED8"/>
    <w:rsid w:val="00F47258"/>
    <w:rsid w:val="00F52E09"/>
    <w:rsid w:val="00F60F5A"/>
    <w:rsid w:val="00F64688"/>
    <w:rsid w:val="00F67E98"/>
    <w:rsid w:val="00F67FF1"/>
    <w:rsid w:val="00F731C6"/>
    <w:rsid w:val="00F73D78"/>
    <w:rsid w:val="00F82764"/>
    <w:rsid w:val="00F83A63"/>
    <w:rsid w:val="00F8541C"/>
    <w:rsid w:val="00F90D51"/>
    <w:rsid w:val="00F90E7A"/>
    <w:rsid w:val="00FA0062"/>
    <w:rsid w:val="00FA519B"/>
    <w:rsid w:val="00FA6002"/>
    <w:rsid w:val="00FA7A51"/>
    <w:rsid w:val="00FB28AA"/>
    <w:rsid w:val="00FB4ADA"/>
    <w:rsid w:val="00FC2E0B"/>
    <w:rsid w:val="00FC2EEB"/>
    <w:rsid w:val="00FC3034"/>
    <w:rsid w:val="00FC4B3F"/>
    <w:rsid w:val="00FC7E37"/>
    <w:rsid w:val="00FD09EA"/>
    <w:rsid w:val="00FD7B3C"/>
    <w:rsid w:val="00FE3923"/>
    <w:rsid w:val="00FE39C7"/>
    <w:rsid w:val="00FF3F5F"/>
    <w:rsid w:val="00FF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ACAFBE9-B382-4643-889A-D33CD467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CD4"/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0647AF"/>
    <w:pPr>
      <w:keepNext/>
      <w:spacing w:before="240" w:after="60"/>
      <w:jc w:val="center"/>
      <w:outlineLvl w:val="0"/>
    </w:pPr>
    <w:rPr>
      <w:rFonts w:ascii="Palatino Linotype" w:hAnsi="Palatino Linotype" w:cs="Arial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F6D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056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056A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056A9"/>
  </w:style>
  <w:style w:type="paragraph" w:styleId="BalloonText">
    <w:name w:val="Balloon Text"/>
    <w:basedOn w:val="Normal"/>
    <w:link w:val="BalloonTextChar"/>
    <w:rsid w:val="00AB6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B6FF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25430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54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5430"/>
  </w:style>
  <w:style w:type="paragraph" w:styleId="CommentSubject">
    <w:name w:val="annotation subject"/>
    <w:basedOn w:val="CommentText"/>
    <w:next w:val="CommentText"/>
    <w:link w:val="CommentSubjectChar"/>
    <w:rsid w:val="003254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5430"/>
    <w:rPr>
      <w:b/>
      <w:bCs/>
    </w:rPr>
  </w:style>
  <w:style w:type="paragraph" w:styleId="NormalWeb">
    <w:name w:val="Normal (Web)"/>
    <w:basedOn w:val="Normal"/>
    <w:uiPriority w:val="99"/>
    <w:unhideWhenUsed/>
    <w:rsid w:val="005F6D57"/>
    <w:pPr>
      <w:spacing w:before="100" w:beforeAutospacing="1" w:after="100" w:afterAutospacing="1" w:line="324" w:lineRule="auto"/>
    </w:pPr>
    <w:rPr>
      <w:color w:val="666666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5F6D5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Emphasis">
    <w:name w:val="Emphasis"/>
    <w:basedOn w:val="DefaultParagraphFont"/>
    <w:uiPriority w:val="20"/>
    <w:qFormat/>
    <w:rsid w:val="005F6D57"/>
    <w:rPr>
      <w:i/>
      <w:iCs/>
    </w:rPr>
  </w:style>
  <w:style w:type="character" w:styleId="Hyperlink">
    <w:name w:val="Hyperlink"/>
    <w:basedOn w:val="DefaultParagraphFont"/>
    <w:uiPriority w:val="99"/>
    <w:unhideWhenUsed/>
    <w:rsid w:val="005F6D57"/>
    <w:rPr>
      <w:color w:val="993300"/>
      <w:u w:val="single"/>
    </w:rPr>
  </w:style>
  <w:style w:type="table" w:styleId="TableGrid">
    <w:name w:val="Table Grid"/>
    <w:basedOn w:val="TableNormal"/>
    <w:uiPriority w:val="59"/>
    <w:rsid w:val="00386F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">
    <w:name w:val="BL"/>
    <w:basedOn w:val="Normal"/>
    <w:link w:val="BLChar"/>
    <w:rsid w:val="00E76B65"/>
    <w:pPr>
      <w:numPr>
        <w:numId w:val="28"/>
      </w:numPr>
      <w:tabs>
        <w:tab w:val="left" w:pos="2580"/>
      </w:tabs>
      <w:spacing w:after="120"/>
    </w:pPr>
  </w:style>
  <w:style w:type="paragraph" w:customStyle="1" w:styleId="Math">
    <w:name w:val="Math"/>
    <w:basedOn w:val="Normal"/>
    <w:autoRedefine/>
    <w:rsid w:val="00510AE7"/>
    <w:pPr>
      <w:tabs>
        <w:tab w:val="left" w:pos="360"/>
        <w:tab w:val="left" w:pos="720"/>
        <w:tab w:val="left" w:pos="1080"/>
        <w:tab w:val="right" w:pos="5040"/>
        <w:tab w:val="right" w:pos="6300"/>
        <w:tab w:val="right" w:pos="7740"/>
      </w:tabs>
      <w:spacing w:after="120"/>
    </w:pPr>
    <w:rPr>
      <w:color w:val="800000"/>
    </w:rPr>
  </w:style>
  <w:style w:type="paragraph" w:customStyle="1" w:styleId="DTPContent-Centered">
    <w:name w:val="DTPContent-Centered"/>
    <w:basedOn w:val="Normal"/>
    <w:autoRedefine/>
    <w:rsid w:val="00510AE7"/>
    <w:pPr>
      <w:tabs>
        <w:tab w:val="left" w:pos="360"/>
        <w:tab w:val="left" w:pos="720"/>
        <w:tab w:val="left" w:pos="1080"/>
        <w:tab w:val="right" w:pos="5040"/>
        <w:tab w:val="right" w:pos="7200"/>
        <w:tab w:val="right" w:pos="8640"/>
      </w:tabs>
      <w:spacing w:after="120"/>
      <w:jc w:val="center"/>
    </w:pPr>
    <w:rPr>
      <w:b/>
    </w:rPr>
  </w:style>
  <w:style w:type="paragraph" w:customStyle="1" w:styleId="MathBold">
    <w:name w:val="MathBold"/>
    <w:basedOn w:val="Math"/>
    <w:rsid w:val="00510AE7"/>
    <w:rPr>
      <w:b/>
    </w:rPr>
  </w:style>
  <w:style w:type="paragraph" w:customStyle="1" w:styleId="BPTitle">
    <w:name w:val="BPTitle"/>
    <w:basedOn w:val="Normal"/>
    <w:autoRedefine/>
    <w:rsid w:val="00B01609"/>
    <w:pPr>
      <w:jc w:val="center"/>
    </w:pPr>
    <w:rPr>
      <w:b/>
    </w:rPr>
  </w:style>
  <w:style w:type="paragraph" w:customStyle="1" w:styleId="BPH1">
    <w:name w:val="BPH1"/>
    <w:basedOn w:val="Normal"/>
    <w:autoRedefine/>
    <w:rsid w:val="005A2BC8"/>
    <w:pPr>
      <w:shd w:val="clear" w:color="auto" w:fill="000000"/>
      <w:tabs>
        <w:tab w:val="left" w:pos="600"/>
      </w:tabs>
      <w:spacing w:before="240" w:after="240"/>
    </w:pPr>
    <w:rPr>
      <w:b/>
      <w:caps/>
    </w:rPr>
  </w:style>
  <w:style w:type="paragraph" w:customStyle="1" w:styleId="BPH2">
    <w:name w:val="BPH2"/>
    <w:basedOn w:val="Normal"/>
    <w:link w:val="BPH2Char"/>
    <w:rsid w:val="00B01609"/>
    <w:pPr>
      <w:spacing w:before="125" w:after="125" w:line="200" w:lineRule="atLeast"/>
    </w:pPr>
    <w:rPr>
      <w:b/>
    </w:rPr>
  </w:style>
  <w:style w:type="paragraph" w:customStyle="1" w:styleId="BPBody">
    <w:name w:val="BPBody"/>
    <w:basedOn w:val="Normal"/>
    <w:link w:val="BPBodyChar"/>
    <w:autoRedefine/>
    <w:rsid w:val="000A7DB9"/>
    <w:pPr>
      <w:tabs>
        <w:tab w:val="left" w:pos="360"/>
        <w:tab w:val="left" w:pos="2520"/>
        <w:tab w:val="right" w:pos="6480"/>
        <w:tab w:val="right" w:pos="7920"/>
      </w:tabs>
      <w:spacing w:after="120" w:line="200" w:lineRule="atLeast"/>
    </w:pPr>
  </w:style>
  <w:style w:type="paragraph" w:customStyle="1" w:styleId="BPStatement">
    <w:name w:val="BPStatement"/>
    <w:basedOn w:val="MathBold"/>
    <w:autoRedefine/>
    <w:rsid w:val="00D3519C"/>
    <w:pPr>
      <w:spacing w:after="0"/>
    </w:pPr>
    <w:rPr>
      <w:b w:val="0"/>
      <w:color w:val="auto"/>
    </w:rPr>
  </w:style>
  <w:style w:type="paragraph" w:customStyle="1" w:styleId="DTP">
    <w:name w:val="DTP"/>
    <w:basedOn w:val="BPBody"/>
    <w:rsid w:val="00D3519C"/>
  </w:style>
  <w:style w:type="character" w:customStyle="1" w:styleId="BPBodyChar">
    <w:name w:val="BPBody Char"/>
    <w:basedOn w:val="DefaultParagraphFont"/>
    <w:link w:val="BPBody"/>
    <w:rsid w:val="000A7DB9"/>
    <w:rPr>
      <w:sz w:val="24"/>
      <w:szCs w:val="24"/>
      <w:lang w:val="en-US" w:eastAsia="en-US" w:bidi="ar-SA"/>
    </w:rPr>
  </w:style>
  <w:style w:type="character" w:customStyle="1" w:styleId="BPH2Char">
    <w:name w:val="BPH2 Char"/>
    <w:basedOn w:val="DefaultParagraphFont"/>
    <w:link w:val="BPH2"/>
    <w:rsid w:val="005454CE"/>
    <w:rPr>
      <w:b/>
      <w:sz w:val="24"/>
      <w:szCs w:val="24"/>
      <w:lang w:val="en-US" w:eastAsia="en-US" w:bidi="ar-SA"/>
    </w:rPr>
  </w:style>
  <w:style w:type="paragraph" w:customStyle="1" w:styleId="BPNL">
    <w:name w:val="BPNL"/>
    <w:basedOn w:val="BPBody"/>
    <w:rsid w:val="002668FF"/>
    <w:pPr>
      <w:ind w:left="720" w:hanging="720"/>
    </w:pPr>
  </w:style>
  <w:style w:type="paragraph" w:customStyle="1" w:styleId="Statement">
    <w:name w:val="Statement"/>
    <w:basedOn w:val="Normal"/>
    <w:rsid w:val="00F15104"/>
  </w:style>
  <w:style w:type="paragraph" w:customStyle="1" w:styleId="BPBL">
    <w:name w:val="BPBL"/>
    <w:basedOn w:val="BPBody"/>
    <w:link w:val="BPBLChar"/>
    <w:rsid w:val="00E2668B"/>
    <w:pPr>
      <w:numPr>
        <w:numId w:val="29"/>
      </w:numPr>
    </w:pPr>
  </w:style>
  <w:style w:type="paragraph" w:customStyle="1" w:styleId="BPTab">
    <w:name w:val="BPTab"/>
    <w:basedOn w:val="BPBody"/>
    <w:autoRedefine/>
    <w:rsid w:val="00403433"/>
    <w:pPr>
      <w:tabs>
        <w:tab w:val="clear" w:pos="360"/>
      </w:tabs>
      <w:spacing w:after="0"/>
    </w:pPr>
  </w:style>
  <w:style w:type="character" w:customStyle="1" w:styleId="BPBLChar">
    <w:name w:val="BPBL Char"/>
    <w:basedOn w:val="BPBodyChar"/>
    <w:link w:val="BPBL"/>
    <w:rsid w:val="00BB0758"/>
    <w:rPr>
      <w:sz w:val="24"/>
      <w:szCs w:val="24"/>
      <w:lang w:val="en-US" w:eastAsia="en-US" w:bidi="ar-SA"/>
    </w:rPr>
  </w:style>
  <w:style w:type="character" w:customStyle="1" w:styleId="BLChar">
    <w:name w:val="BL Char"/>
    <w:basedOn w:val="DefaultParagraphFont"/>
    <w:link w:val="BL"/>
    <w:rsid w:val="00BB0758"/>
    <w:rPr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9E193A"/>
    <w:rPr>
      <w:sz w:val="24"/>
      <w:szCs w:val="24"/>
    </w:rPr>
  </w:style>
  <w:style w:type="paragraph" w:styleId="NoSpacing">
    <w:name w:val="No Spacing"/>
    <w:uiPriority w:val="1"/>
    <w:qFormat/>
    <w:rsid w:val="0087764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C0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NFTE</Company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neelamp</dc:creator>
  <cp:lastModifiedBy>Kois, Elizabeth</cp:lastModifiedBy>
  <cp:revision>2</cp:revision>
  <cp:lastPrinted>2015-10-26T12:30:00Z</cp:lastPrinted>
  <dcterms:created xsi:type="dcterms:W3CDTF">2015-10-26T12:32:00Z</dcterms:created>
  <dcterms:modified xsi:type="dcterms:W3CDTF">2015-10-26T12:32:00Z</dcterms:modified>
</cp:coreProperties>
</file>